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48B6" w:rsidRPr="00371BEF" w:rsidRDefault="00F931D3" w:rsidP="00870A1B">
      <w:pPr>
        <w:pStyle w:val="Title"/>
      </w:pPr>
      <w:r>
        <w:rPr>
          <w:noProof/>
          <w:lang w:val="en-AU" w:eastAsia="en-AU"/>
        </w:rPr>
        <w:pict>
          <v:shapetype id="_x0000_t202" coordsize="21600,21600" o:spt="202" path="m,l,21600r21600,l21600,xe">
            <v:stroke joinstyle="miter"/>
            <v:path gradientshapeok="t" o:connecttype="rect"/>
          </v:shapetype>
          <v:shape id="_x0000_s1026" type="#_x0000_t202" style="position:absolute;left:0;text-align:left;margin-left:84pt;margin-top:39.1pt;width:314.75pt;height:291.35pt;z-index:1" filled="f" fillcolor="#0c9" stroked="f">
            <v:textbox style="mso-next-textbox:#_x0000_s1026">
              <w:txbxContent>
                <w:p w:rsidR="00E042BC" w:rsidRPr="00380C7B" w:rsidRDefault="00E042BC" w:rsidP="00460028">
                  <w:pPr>
                    <w:autoSpaceDE w:val="0"/>
                    <w:autoSpaceDN w:val="0"/>
                    <w:adjustRightInd w:val="0"/>
                    <w:jc w:val="center"/>
                    <w:rPr>
                      <w:rFonts w:cs="Arial"/>
                      <w:b/>
                      <w:bCs/>
                      <w:color w:val="000000"/>
                      <w:sz w:val="36"/>
                      <w:szCs w:val="36"/>
                      <w:highlight w:val="yellow"/>
                    </w:rPr>
                  </w:pPr>
                  <w:r>
                    <w:rPr>
                      <w:b/>
                      <w:bCs/>
                      <w:color w:val="000000"/>
                      <w:sz w:val="36"/>
                      <w:szCs w:val="36"/>
                    </w:rPr>
                    <w:t xml:space="preserve">IALA Guideline No. </w:t>
                  </w:r>
                  <w:r w:rsidRPr="00380C7B">
                    <w:rPr>
                      <w:rFonts w:cs="Arial"/>
                      <w:b/>
                      <w:bCs/>
                      <w:color w:val="000000"/>
                      <w:sz w:val="36"/>
                      <w:szCs w:val="36"/>
                      <w:highlight w:val="yellow"/>
                    </w:rPr>
                    <w:t>####</w:t>
                  </w:r>
                </w:p>
                <w:p w:rsidR="00E042BC" w:rsidRPr="00380C7B" w:rsidRDefault="00E042BC" w:rsidP="00460028">
                  <w:pPr>
                    <w:autoSpaceDE w:val="0"/>
                    <w:autoSpaceDN w:val="0"/>
                    <w:adjustRightInd w:val="0"/>
                    <w:jc w:val="center"/>
                    <w:rPr>
                      <w:rFonts w:cs="Arial"/>
                      <w:b/>
                      <w:bCs/>
                      <w:color w:val="000000"/>
                      <w:sz w:val="36"/>
                      <w:szCs w:val="36"/>
                      <w:highlight w:val="yellow"/>
                    </w:rPr>
                  </w:pPr>
                </w:p>
                <w:p w:rsidR="00E042BC" w:rsidRPr="00380C7B" w:rsidRDefault="00E042BC"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On</w:t>
                  </w:r>
                </w:p>
                <w:p w:rsidR="00E042BC" w:rsidRPr="00380C7B" w:rsidRDefault="00E042BC" w:rsidP="00460028">
                  <w:pPr>
                    <w:autoSpaceDE w:val="0"/>
                    <w:autoSpaceDN w:val="0"/>
                    <w:adjustRightInd w:val="0"/>
                    <w:jc w:val="center"/>
                    <w:rPr>
                      <w:rFonts w:cs="Arial"/>
                      <w:b/>
                      <w:bCs/>
                      <w:color w:val="000000"/>
                      <w:sz w:val="36"/>
                      <w:szCs w:val="36"/>
                      <w:highlight w:val="yellow"/>
                    </w:rPr>
                  </w:pPr>
                </w:p>
                <w:p w:rsidR="00E042BC" w:rsidDel="00F90397" w:rsidRDefault="00E042BC" w:rsidP="004560AA">
                  <w:pPr>
                    <w:autoSpaceDE w:val="0"/>
                    <w:autoSpaceDN w:val="0"/>
                    <w:adjustRightInd w:val="0"/>
                    <w:jc w:val="center"/>
                    <w:rPr>
                      <w:del w:id="0" w:author="VTSProgram" w:date="2011-09-22T06:06:00Z"/>
                      <w:rFonts w:cs="Arial"/>
                      <w:b/>
                      <w:bCs/>
                      <w:color w:val="000000"/>
                      <w:spacing w:val="-10"/>
                      <w:w w:val="105"/>
                      <w:sz w:val="36"/>
                      <w:szCs w:val="36"/>
                    </w:rPr>
                  </w:pPr>
                  <w:del w:id="1" w:author="VTSProgram" w:date="2011-09-22T06:06:00Z">
                    <w:r w:rsidRPr="00D76E20" w:rsidDel="00F90397">
                      <w:rPr>
                        <w:rFonts w:cs="Arial"/>
                        <w:b/>
                        <w:bCs/>
                        <w:color w:val="000000"/>
                        <w:spacing w:val="-10"/>
                        <w:w w:val="105"/>
                        <w:sz w:val="36"/>
                        <w:szCs w:val="36"/>
                      </w:rPr>
                      <w:delText xml:space="preserve">Provision of </w:delText>
                    </w:r>
                  </w:del>
                </w:p>
                <w:p w:rsidR="00E042BC" w:rsidDel="00F90397" w:rsidRDefault="00E042BC" w:rsidP="004560AA">
                  <w:pPr>
                    <w:autoSpaceDE w:val="0"/>
                    <w:autoSpaceDN w:val="0"/>
                    <w:adjustRightInd w:val="0"/>
                    <w:jc w:val="center"/>
                    <w:rPr>
                      <w:ins w:id="2" w:author="mosu01" w:date="2011-03-10T12:12:00Z"/>
                      <w:del w:id="3" w:author="VTSProgram" w:date="2011-09-22T06:06:00Z"/>
                      <w:rFonts w:cs="Arial"/>
                      <w:b/>
                      <w:bCs/>
                      <w:color w:val="000000"/>
                      <w:spacing w:val="-10"/>
                      <w:w w:val="105"/>
                      <w:sz w:val="36"/>
                      <w:szCs w:val="36"/>
                    </w:rPr>
                  </w:pPr>
                  <w:ins w:id="4" w:author="mosu01" w:date="2011-03-10T12:12:00Z">
                    <w:del w:id="5" w:author="VTSProgram" w:date="2011-09-22T06:06:00Z">
                      <w:r w:rsidDel="00F90397">
                        <w:rPr>
                          <w:rFonts w:cs="Arial"/>
                          <w:b/>
                          <w:bCs/>
                          <w:color w:val="000000"/>
                          <w:spacing w:val="-10"/>
                          <w:w w:val="105"/>
                          <w:sz w:val="36"/>
                          <w:szCs w:val="36"/>
                        </w:rPr>
                        <w:delText>VTS</w:delText>
                      </w:r>
                    </w:del>
                    <w:del w:id="6" w:author="VTSProgram" w:date="2011-09-22T05:45:00Z">
                      <w:r w:rsidDel="00391FDB">
                        <w:rPr>
                          <w:rFonts w:cs="Arial"/>
                          <w:b/>
                          <w:bCs/>
                          <w:color w:val="000000"/>
                          <w:spacing w:val="-10"/>
                          <w:w w:val="105"/>
                          <w:sz w:val="36"/>
                          <w:szCs w:val="36"/>
                        </w:rPr>
                        <w:delText xml:space="preserve"> Service</w:delText>
                      </w:r>
                    </w:del>
                    <w:del w:id="7" w:author="VTSProgram" w:date="2011-09-22T06:06:00Z">
                      <w:r w:rsidDel="00F90397">
                        <w:rPr>
                          <w:rFonts w:cs="Arial"/>
                          <w:b/>
                          <w:bCs/>
                          <w:color w:val="000000"/>
                          <w:spacing w:val="-10"/>
                          <w:w w:val="105"/>
                          <w:sz w:val="36"/>
                          <w:szCs w:val="36"/>
                        </w:rPr>
                        <w:delText xml:space="preserve"> Types</w:delText>
                      </w:r>
                    </w:del>
                  </w:ins>
                </w:p>
                <w:p w:rsidR="00E042BC" w:rsidRDefault="00E042BC" w:rsidP="004560AA">
                  <w:pPr>
                    <w:autoSpaceDE w:val="0"/>
                    <w:autoSpaceDN w:val="0"/>
                    <w:adjustRightInd w:val="0"/>
                    <w:jc w:val="center"/>
                    <w:rPr>
                      <w:ins w:id="8" w:author="VTSProgram" w:date="2011-09-22T06:07:00Z"/>
                      <w:rFonts w:cs="Arial"/>
                      <w:b/>
                      <w:bCs/>
                      <w:color w:val="000000"/>
                      <w:spacing w:val="-10"/>
                      <w:w w:val="105"/>
                      <w:sz w:val="36"/>
                      <w:szCs w:val="36"/>
                    </w:rPr>
                  </w:pPr>
                  <w:ins w:id="9" w:author="VTSProgram" w:date="2011-09-22T06:05:00Z">
                    <w:r>
                      <w:rPr>
                        <w:rFonts w:cs="Arial"/>
                        <w:b/>
                        <w:bCs/>
                        <w:color w:val="000000"/>
                        <w:spacing w:val="-10"/>
                        <w:w w:val="105"/>
                        <w:sz w:val="36"/>
                        <w:szCs w:val="36"/>
                      </w:rPr>
                      <w:t xml:space="preserve">Provision of </w:t>
                    </w:r>
                  </w:ins>
                </w:p>
                <w:p w:rsidR="00E042BC" w:rsidRDefault="00E042BC" w:rsidP="004560AA">
                  <w:pPr>
                    <w:autoSpaceDE w:val="0"/>
                    <w:autoSpaceDN w:val="0"/>
                    <w:adjustRightInd w:val="0"/>
                    <w:jc w:val="center"/>
                    <w:rPr>
                      <w:ins w:id="10" w:author="VTSProgram" w:date="2011-09-22T06:07:00Z"/>
                      <w:rFonts w:cs="Arial"/>
                      <w:b/>
                      <w:bCs/>
                      <w:color w:val="000000"/>
                      <w:spacing w:val="-10"/>
                      <w:w w:val="105"/>
                      <w:sz w:val="36"/>
                      <w:szCs w:val="36"/>
                    </w:rPr>
                  </w:pPr>
                  <w:ins w:id="11" w:author="VTSProgram" w:date="2011-09-22T06:05:00Z">
                    <w:r>
                      <w:rPr>
                        <w:rFonts w:cs="Arial"/>
                        <w:b/>
                        <w:bCs/>
                        <w:color w:val="000000"/>
                        <w:spacing w:val="-10"/>
                        <w:w w:val="105"/>
                        <w:sz w:val="36"/>
                        <w:szCs w:val="36"/>
                      </w:rPr>
                      <w:t>Vessel Traffic Services</w:t>
                    </w:r>
                  </w:ins>
                  <w:ins w:id="12" w:author="VTSProgram" w:date="2011-09-22T06:06:00Z">
                    <w:r>
                      <w:rPr>
                        <w:rFonts w:cs="Arial"/>
                        <w:b/>
                        <w:bCs/>
                        <w:color w:val="000000"/>
                        <w:spacing w:val="-10"/>
                        <w:w w:val="105"/>
                        <w:sz w:val="36"/>
                        <w:szCs w:val="36"/>
                      </w:rPr>
                      <w:t xml:space="preserve"> </w:t>
                    </w:r>
                  </w:ins>
                </w:p>
                <w:p w:rsidR="00E042BC" w:rsidRPr="00F90397" w:rsidRDefault="00E042BC" w:rsidP="004560AA">
                  <w:pPr>
                    <w:autoSpaceDE w:val="0"/>
                    <w:autoSpaceDN w:val="0"/>
                    <w:adjustRightInd w:val="0"/>
                    <w:jc w:val="center"/>
                    <w:rPr>
                      <w:ins w:id="13" w:author="VTSProgram" w:date="2011-09-22T06:05:00Z"/>
                      <w:rFonts w:cs="Arial"/>
                      <w:bCs/>
                      <w:color w:val="000000"/>
                      <w:spacing w:val="-10"/>
                      <w:w w:val="105"/>
                      <w:sz w:val="36"/>
                      <w:szCs w:val="36"/>
                    </w:rPr>
                  </w:pPr>
                  <w:ins w:id="14" w:author="VTSProgram" w:date="2011-09-22T06:06:00Z">
                    <w:r w:rsidRPr="00B06F79">
                      <w:rPr>
                        <w:rFonts w:cs="Arial"/>
                        <w:bCs/>
                        <w:color w:val="000000"/>
                        <w:spacing w:val="-10"/>
                        <w:w w:val="105"/>
                        <w:sz w:val="36"/>
                        <w:szCs w:val="36"/>
                      </w:rPr>
                      <w:t>(INS, NAS &amp; TOS)</w:t>
                    </w:r>
                  </w:ins>
                </w:p>
                <w:p w:rsidR="00E042BC" w:rsidDel="00CE355B" w:rsidRDefault="00E042BC" w:rsidP="004560AA">
                  <w:pPr>
                    <w:autoSpaceDE w:val="0"/>
                    <w:autoSpaceDN w:val="0"/>
                    <w:adjustRightInd w:val="0"/>
                    <w:jc w:val="center"/>
                    <w:rPr>
                      <w:del w:id="15" w:author="mosu01" w:date="2011-03-10T12:12:00Z"/>
                      <w:rFonts w:cs="Arial"/>
                      <w:b/>
                      <w:bCs/>
                      <w:color w:val="000000"/>
                      <w:spacing w:val="-10"/>
                      <w:w w:val="105"/>
                      <w:sz w:val="36"/>
                      <w:szCs w:val="36"/>
                    </w:rPr>
                  </w:pPr>
                  <w:del w:id="16" w:author="mosu01" w:date="2011-03-10T12:12:00Z">
                    <w:r w:rsidDel="00CE355B">
                      <w:rPr>
                        <w:rFonts w:cs="Arial"/>
                        <w:b/>
                        <w:bCs/>
                        <w:color w:val="000000"/>
                        <w:spacing w:val="-10"/>
                        <w:w w:val="105"/>
                        <w:sz w:val="36"/>
                        <w:szCs w:val="36"/>
                      </w:rPr>
                      <w:delText>Information Service,</w:delText>
                    </w:r>
                  </w:del>
                </w:p>
                <w:p w:rsidR="00E042BC" w:rsidRPr="00D76E20" w:rsidDel="005F4341" w:rsidRDefault="00E042BC" w:rsidP="004560AA">
                  <w:pPr>
                    <w:autoSpaceDE w:val="0"/>
                    <w:autoSpaceDN w:val="0"/>
                    <w:adjustRightInd w:val="0"/>
                    <w:jc w:val="center"/>
                    <w:rPr>
                      <w:del w:id="17" w:author="mosu01" w:date="2011-09-21T23:14:00Z"/>
                      <w:rFonts w:cs="Arial"/>
                      <w:b/>
                      <w:bCs/>
                      <w:color w:val="000000"/>
                      <w:sz w:val="36"/>
                      <w:szCs w:val="36"/>
                      <w:highlight w:val="yellow"/>
                    </w:rPr>
                  </w:pPr>
                  <w:del w:id="18" w:author="mosu01" w:date="2011-03-10T12:12:00Z">
                    <w:r w:rsidDel="00CE355B">
                      <w:rPr>
                        <w:rFonts w:cs="Arial"/>
                        <w:b/>
                        <w:bCs/>
                        <w:color w:val="000000"/>
                        <w:spacing w:val="-10"/>
                        <w:w w:val="105"/>
                        <w:sz w:val="36"/>
                        <w:szCs w:val="36"/>
                      </w:rPr>
                      <w:delText xml:space="preserve">Navigational Assistance Service and </w:delText>
                    </w:r>
                  </w:del>
                  <w:del w:id="19" w:author="mosu01" w:date="2011-09-21T23:14:00Z">
                    <w:r w:rsidDel="005F4341">
                      <w:rPr>
                        <w:rFonts w:cs="Arial"/>
                        <w:b/>
                        <w:bCs/>
                        <w:color w:val="000000"/>
                        <w:spacing w:val="-10"/>
                        <w:w w:val="105"/>
                        <w:sz w:val="36"/>
                        <w:szCs w:val="36"/>
                      </w:rPr>
                      <w:delText>Traffic Organisation Service</w:delText>
                    </w:r>
                  </w:del>
                </w:p>
                <w:p w:rsidR="00E042BC" w:rsidRPr="00D76E20" w:rsidRDefault="00E042BC" w:rsidP="004560AA">
                  <w:pPr>
                    <w:autoSpaceDE w:val="0"/>
                    <w:autoSpaceDN w:val="0"/>
                    <w:adjustRightInd w:val="0"/>
                    <w:jc w:val="center"/>
                    <w:rPr>
                      <w:rFonts w:cs="Arial"/>
                      <w:b/>
                      <w:bCs/>
                      <w:color w:val="000000"/>
                      <w:sz w:val="36"/>
                      <w:szCs w:val="36"/>
                      <w:highlight w:val="yellow"/>
                    </w:rPr>
                  </w:pPr>
                </w:p>
                <w:p w:rsidR="00E042BC" w:rsidRPr="00651979" w:rsidRDefault="00E042BC" w:rsidP="004560AA">
                  <w:pPr>
                    <w:autoSpaceDE w:val="0"/>
                    <w:autoSpaceDN w:val="0"/>
                    <w:adjustRightInd w:val="0"/>
                    <w:jc w:val="center"/>
                    <w:rPr>
                      <w:rFonts w:cs="Arial"/>
                      <w:b/>
                      <w:bCs/>
                      <w:color w:val="000000"/>
                      <w:sz w:val="36"/>
                      <w:szCs w:val="36"/>
                    </w:rPr>
                  </w:pPr>
                  <w:r w:rsidRPr="00651979">
                    <w:rPr>
                      <w:rFonts w:cs="Arial"/>
                      <w:b/>
                      <w:bCs/>
                      <w:color w:val="000000"/>
                      <w:sz w:val="36"/>
                      <w:szCs w:val="36"/>
                    </w:rPr>
                    <w:t>Edition 1</w:t>
                  </w:r>
                </w:p>
                <w:p w:rsidR="00E042BC" w:rsidRPr="00651979" w:rsidRDefault="00E042BC" w:rsidP="004560AA">
                  <w:pPr>
                    <w:autoSpaceDE w:val="0"/>
                    <w:autoSpaceDN w:val="0"/>
                    <w:adjustRightInd w:val="0"/>
                    <w:jc w:val="center"/>
                    <w:rPr>
                      <w:rFonts w:cs="Arial"/>
                      <w:b/>
                      <w:bCs/>
                      <w:color w:val="000000"/>
                      <w:sz w:val="36"/>
                      <w:szCs w:val="36"/>
                    </w:rPr>
                  </w:pPr>
                </w:p>
                <w:p w:rsidR="00E042BC" w:rsidRPr="00380C7B" w:rsidRDefault="00E042BC"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[Date issued]</w:t>
                  </w:r>
                </w:p>
                <w:p w:rsidR="00E042BC" w:rsidRDefault="00E042BC" w:rsidP="00460028">
                  <w:pPr>
                    <w:autoSpaceDE w:val="0"/>
                    <w:autoSpaceDN w:val="0"/>
                    <w:adjustRightInd w:val="0"/>
                    <w:jc w:val="center"/>
                    <w:rPr>
                      <w:rFonts w:cs="Arial"/>
                      <w:b/>
                      <w:bCs/>
                      <w:color w:val="000000"/>
                    </w:rPr>
                  </w:pPr>
                  <w:r w:rsidRPr="00380C7B">
                    <w:rPr>
                      <w:rFonts w:cs="Arial"/>
                      <w:b/>
                      <w:bCs/>
                      <w:color w:val="000000"/>
                      <w:highlight w:val="yellow"/>
                    </w:rPr>
                    <w:t>[Previous Edition; Date issued]</w:t>
                  </w:r>
                </w:p>
              </w:txbxContent>
            </v:textbox>
          </v:shape>
        </w:pict>
      </w:r>
      <w:r>
        <w:rPr>
          <w:noProof/>
          <w:lang w:val="en-AU" w:eastAsia="en-AU"/>
        </w:rPr>
        <w:pict>
          <v:shape id="_x0000_s1027" type="#_x0000_t202" style="position:absolute;left:0;text-align:left;margin-left:-197.75pt;margin-top:445.9pt;width:432.3pt;height:30.1pt;rotation:-90;z-index:4" filled="f" fillcolor="#0c9" stroked="f">
            <v:textbox style="layout-flow:vertical;mso-layout-flow-alt:bottom-to-top;mso-next-textbox:#_x0000_s1027">
              <w:txbxContent>
                <w:p w:rsidR="00E042BC" w:rsidRDefault="00E042BC" w:rsidP="00460028">
                  <w:pPr>
                    <w:autoSpaceDE w:val="0"/>
                    <w:autoSpaceDN w:val="0"/>
                    <w:adjustRightInd w:val="0"/>
                    <w:rPr>
                      <w:i/>
                      <w:iCs/>
                      <w:color w:val="000000"/>
                      <w:sz w:val="48"/>
                      <w:szCs w:val="48"/>
                      <w:lang w:val="fr-FR"/>
                    </w:rPr>
                  </w:pPr>
                  <w:r>
                    <w:rPr>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w:r>
      <w:r>
        <w:rPr>
          <w:noProof/>
          <w:lang w:val="en-AU" w:eastAsia="en-AU"/>
        </w:rPr>
        <w:pict>
          <v:line id="_x0000_s1028" style="position:absolute;left:0;text-align:left;flip:y;z-index:6;v-text-anchor:middle" from="40.45pt,12.4pt" to="40.45pt,677.1pt"/>
        </w:pict>
      </w:r>
      <w:r>
        <w:rPr>
          <w:noProof/>
          <w:lang w:val="en-AU" w:eastAsia="en-AU"/>
        </w:rPr>
        <w:pict>
          <v:line id="_x0000_s1029" style="position:absolute;left:0;text-align:left;z-index:7;v-text-anchor:middle" from="0,12.4pt" to="0,677.1pt"/>
        </w:pict>
      </w:r>
      <w:r>
        <w:rPr>
          <w:noProof/>
          <w:lang w:val="en-AU" w:eastAsia="en-AU"/>
        </w:rPr>
        <w:pict>
          <v:shape id="_x0000_s1030" type="#_x0000_t202" style="position:absolute;left:0;text-align:left;margin-left:-90.1pt;margin-top:122.15pt;width:224pt;height:37.1pt;rotation:-90;z-index:5" filled="f" fillcolor="#0c9" stroked="f">
            <v:textbox style="layout-flow:vertical;mso-layout-flow-alt:bottom-to-top;mso-next-textbox:#_x0000_s1030">
              <w:txbxContent>
                <w:p w:rsidR="00E042BC" w:rsidRDefault="00E042BC" w:rsidP="00E37CF6">
                  <w:pPr>
                    <w:autoSpaceDE w:val="0"/>
                    <w:autoSpaceDN w:val="0"/>
                    <w:adjustRightInd w:val="0"/>
                    <w:jc w:val="center"/>
                    <w:rPr>
                      <w:rFonts w:cs="Arial"/>
                      <w:color w:val="000000"/>
                    </w:rPr>
                  </w:pPr>
                  <w:r>
                    <w:rPr>
                      <w:color w:val="000000"/>
                    </w:rPr>
                    <w:t>International Association of Marine Aids to Navigation and Lighthouse Authorities</w:t>
                  </w:r>
                </w:p>
              </w:txbxContent>
            </v:textbox>
          </v:shape>
        </w:pict>
      </w:r>
      <w:r>
        <w:rPr>
          <w:noProof/>
          <w:lang w:val="en-AU" w:eastAsia="en-AU"/>
        </w:rPr>
        <w:pict>
          <v:shape id="_x0000_s1031" type="#_x0000_t202" style="position:absolute;left:0;text-align:left;margin-left:67.35pt;margin-top:585.35pt;width:361.25pt;height:69.6pt;z-index:3" filled="f" fillcolor="#0c9" stroked="f">
            <v:textbox style="mso-next-textbox:#_x0000_s1031">
              <w:txbxContent>
                <w:p w:rsidR="00E042BC" w:rsidRPr="00460028" w:rsidRDefault="00E042BC" w:rsidP="00460028">
                  <w:pPr>
                    <w:autoSpaceDE w:val="0"/>
                    <w:autoSpaceDN w:val="0"/>
                    <w:adjustRightInd w:val="0"/>
                    <w:jc w:val="center"/>
                    <w:rPr>
                      <w:rFonts w:cs="Arial"/>
                      <w:color w:val="000000"/>
                      <w:sz w:val="20"/>
                      <w:szCs w:val="18"/>
                      <w:lang w:val="fr-FR"/>
                    </w:rPr>
                  </w:pPr>
                  <w:r>
                    <w:rPr>
                      <w:color w:val="000000"/>
                      <w:sz w:val="20"/>
                      <w:szCs w:val="18"/>
                      <w:lang w:val="fr-FR"/>
                    </w:rPr>
                    <w:t>20ter, rue Schnapper</w:t>
                  </w:r>
                </w:p>
                <w:p w:rsidR="00E042BC" w:rsidRDefault="00E042BC"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E042BC" w:rsidRDefault="00E042BC" w:rsidP="00460028">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rsidR="00E042BC" w:rsidRDefault="00E042BC"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9" w:history="1">
                    <w:r w:rsidRPr="00126198">
                      <w:rPr>
                        <w:rStyle w:val="Hyperlink"/>
                        <w:rFonts w:cs="Arial"/>
                        <w:sz w:val="20"/>
                        <w:szCs w:val="18"/>
                      </w:rPr>
                      <w:t>iala-aism@wanadoo.fr</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v:textbox>
          </v:shape>
        </w:pict>
      </w:r>
      <w:r>
        <w:rPr>
          <w:noProof/>
          <w:lang w:val="en-AU"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2" o:spid="_x0000_s1032" type="#_x0000_t75" alt="IALA logo1" style="position:absolute;left:0;text-align:left;margin-left:198pt;margin-top:363.1pt;width:70.75pt;height:97.4pt;z-index:2;visibility:visible">
            <v:imagedata r:id="rId11" o:title=""/>
          </v:shape>
        </w:pict>
      </w:r>
      <w:r w:rsidR="008D48B6" w:rsidRPr="00371BEF">
        <w:br w:type="page"/>
      </w:r>
      <w:bookmarkStart w:id="20" w:name="_Toc304463704"/>
      <w:r w:rsidR="008D48B6" w:rsidRPr="00371BEF">
        <w:lastRenderedPageBreak/>
        <w:t>Document Revisions</w:t>
      </w:r>
      <w:bookmarkEnd w:id="20"/>
      <w:r w:rsidR="008D48B6">
        <w:t xml:space="preserve"> </w:t>
      </w:r>
    </w:p>
    <w:p w:rsidR="008D48B6" w:rsidRPr="00371BEF" w:rsidRDefault="008D48B6" w:rsidP="00A163D8">
      <w:pPr>
        <w:pStyle w:val="BodyText"/>
      </w:pPr>
      <w:r w:rsidRPr="00371BEF">
        <w:t>Revisions to the IALA Document are to be noted in the table prior to t</w:t>
      </w:r>
      <w:r>
        <w:t>he issue of a revised document.</w:t>
      </w:r>
    </w:p>
    <w:tbl>
      <w:tblPr>
        <w:tblW w:w="94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D48B6" w:rsidRPr="00371BEF">
        <w:tc>
          <w:tcPr>
            <w:tcW w:w="1908" w:type="dxa"/>
          </w:tcPr>
          <w:p w:rsidR="008D48B6" w:rsidRPr="00371BEF" w:rsidRDefault="008D48B6" w:rsidP="00A163D8">
            <w:pPr>
              <w:spacing w:before="60" w:after="60"/>
              <w:jc w:val="center"/>
              <w:rPr>
                <w:rFonts w:cs="Arial"/>
                <w:b/>
                <w:bCs/>
              </w:rPr>
            </w:pPr>
            <w:r w:rsidRPr="00371BEF">
              <w:rPr>
                <w:rFonts w:cs="Arial"/>
                <w:b/>
                <w:bCs/>
              </w:rPr>
              <w:t>Date</w:t>
            </w:r>
          </w:p>
        </w:tc>
        <w:tc>
          <w:tcPr>
            <w:tcW w:w="3360" w:type="dxa"/>
          </w:tcPr>
          <w:p w:rsidR="008D48B6" w:rsidRPr="00371BEF" w:rsidRDefault="008D48B6" w:rsidP="00A163D8">
            <w:pPr>
              <w:spacing w:before="60" w:after="60"/>
              <w:jc w:val="center"/>
              <w:rPr>
                <w:rFonts w:cs="Arial"/>
                <w:b/>
                <w:bCs/>
              </w:rPr>
            </w:pPr>
            <w:r w:rsidRPr="00371BEF">
              <w:rPr>
                <w:rFonts w:cs="Arial"/>
                <w:b/>
                <w:bCs/>
              </w:rPr>
              <w:t>Page / Section Revised</w:t>
            </w:r>
          </w:p>
        </w:tc>
        <w:tc>
          <w:tcPr>
            <w:tcW w:w="4161" w:type="dxa"/>
          </w:tcPr>
          <w:p w:rsidR="008D48B6" w:rsidRPr="00371BEF" w:rsidRDefault="008D48B6" w:rsidP="00A163D8">
            <w:pPr>
              <w:spacing w:before="60" w:after="60"/>
              <w:jc w:val="center"/>
              <w:rPr>
                <w:rFonts w:cs="Arial"/>
                <w:b/>
                <w:bCs/>
              </w:rPr>
            </w:pPr>
            <w:r w:rsidRPr="00371BEF">
              <w:rPr>
                <w:rFonts w:cs="Arial"/>
                <w:b/>
                <w:bCs/>
              </w:rPr>
              <w:t>Requirement for Revision</w:t>
            </w:r>
          </w:p>
        </w:tc>
      </w:tr>
      <w:tr w:rsidR="008D48B6" w:rsidRPr="00371BEF">
        <w:trPr>
          <w:trHeight w:val="851"/>
        </w:trPr>
        <w:tc>
          <w:tcPr>
            <w:tcW w:w="1908" w:type="dxa"/>
            <w:vAlign w:val="center"/>
          </w:tcPr>
          <w:p w:rsidR="008D48B6" w:rsidRPr="00371BEF" w:rsidRDefault="008D48B6" w:rsidP="00A163D8">
            <w:pPr>
              <w:spacing w:before="60" w:after="60"/>
              <w:rPr>
                <w:highlight w:val="yellow"/>
              </w:rPr>
            </w:pPr>
          </w:p>
        </w:tc>
        <w:tc>
          <w:tcPr>
            <w:tcW w:w="3360" w:type="dxa"/>
            <w:vAlign w:val="center"/>
          </w:tcPr>
          <w:p w:rsidR="008D48B6" w:rsidRPr="00371BEF" w:rsidRDefault="008D48B6" w:rsidP="00A163D8">
            <w:pPr>
              <w:spacing w:before="60" w:after="60"/>
              <w:rPr>
                <w:highlight w:val="yellow"/>
              </w:rPr>
            </w:pPr>
          </w:p>
        </w:tc>
        <w:tc>
          <w:tcPr>
            <w:tcW w:w="4161" w:type="dxa"/>
            <w:vAlign w:val="center"/>
          </w:tcPr>
          <w:p w:rsidR="008D48B6" w:rsidRPr="00371BEF" w:rsidRDefault="008D48B6" w:rsidP="00A163D8">
            <w:pPr>
              <w:spacing w:before="60" w:after="60"/>
            </w:pPr>
          </w:p>
        </w:tc>
      </w:tr>
      <w:tr w:rsidR="008D48B6" w:rsidRPr="00371BEF">
        <w:trPr>
          <w:trHeight w:val="851"/>
        </w:trPr>
        <w:tc>
          <w:tcPr>
            <w:tcW w:w="1908" w:type="dxa"/>
            <w:vAlign w:val="center"/>
          </w:tcPr>
          <w:p w:rsidR="008D48B6" w:rsidRPr="00371BEF" w:rsidRDefault="008D48B6" w:rsidP="00A163D8">
            <w:pPr>
              <w:spacing w:before="60" w:after="60"/>
            </w:pPr>
          </w:p>
        </w:tc>
        <w:tc>
          <w:tcPr>
            <w:tcW w:w="3360" w:type="dxa"/>
            <w:vAlign w:val="center"/>
          </w:tcPr>
          <w:p w:rsidR="008D48B6" w:rsidRPr="00371BEF" w:rsidRDefault="008D48B6" w:rsidP="00A163D8">
            <w:pPr>
              <w:spacing w:before="60" w:after="60"/>
            </w:pPr>
          </w:p>
        </w:tc>
        <w:tc>
          <w:tcPr>
            <w:tcW w:w="4161" w:type="dxa"/>
            <w:vAlign w:val="center"/>
          </w:tcPr>
          <w:p w:rsidR="008D48B6" w:rsidRPr="00371BEF" w:rsidRDefault="008D48B6" w:rsidP="00A163D8">
            <w:pPr>
              <w:spacing w:before="60" w:after="60"/>
            </w:pPr>
          </w:p>
        </w:tc>
      </w:tr>
      <w:tr w:rsidR="008D48B6" w:rsidRPr="00371BEF">
        <w:trPr>
          <w:trHeight w:val="851"/>
        </w:trPr>
        <w:tc>
          <w:tcPr>
            <w:tcW w:w="1908" w:type="dxa"/>
            <w:vAlign w:val="center"/>
          </w:tcPr>
          <w:p w:rsidR="008D48B6" w:rsidRPr="00371BEF" w:rsidRDefault="008D48B6" w:rsidP="00A163D8">
            <w:pPr>
              <w:spacing w:before="60" w:after="60"/>
            </w:pPr>
          </w:p>
        </w:tc>
        <w:tc>
          <w:tcPr>
            <w:tcW w:w="3360" w:type="dxa"/>
            <w:vAlign w:val="center"/>
          </w:tcPr>
          <w:p w:rsidR="008D48B6" w:rsidRPr="00371BEF" w:rsidRDefault="008D48B6" w:rsidP="00A163D8">
            <w:pPr>
              <w:spacing w:before="60" w:after="60"/>
            </w:pPr>
          </w:p>
        </w:tc>
        <w:tc>
          <w:tcPr>
            <w:tcW w:w="4161" w:type="dxa"/>
            <w:vAlign w:val="center"/>
          </w:tcPr>
          <w:p w:rsidR="008D48B6" w:rsidRPr="00371BEF" w:rsidRDefault="008D48B6" w:rsidP="00A163D8">
            <w:pPr>
              <w:spacing w:before="60" w:after="60"/>
            </w:pPr>
          </w:p>
        </w:tc>
      </w:tr>
      <w:tr w:rsidR="008D48B6" w:rsidRPr="00371BEF">
        <w:trPr>
          <w:trHeight w:val="851"/>
        </w:trPr>
        <w:tc>
          <w:tcPr>
            <w:tcW w:w="1908" w:type="dxa"/>
            <w:vAlign w:val="center"/>
          </w:tcPr>
          <w:p w:rsidR="008D48B6" w:rsidRPr="00371BEF" w:rsidRDefault="008D48B6" w:rsidP="00A163D8">
            <w:pPr>
              <w:spacing w:before="60" w:after="60"/>
            </w:pPr>
          </w:p>
        </w:tc>
        <w:tc>
          <w:tcPr>
            <w:tcW w:w="3360" w:type="dxa"/>
            <w:vAlign w:val="center"/>
          </w:tcPr>
          <w:p w:rsidR="008D48B6" w:rsidRPr="00371BEF" w:rsidRDefault="008D48B6" w:rsidP="00A163D8">
            <w:pPr>
              <w:spacing w:before="60" w:after="60"/>
            </w:pPr>
          </w:p>
        </w:tc>
        <w:tc>
          <w:tcPr>
            <w:tcW w:w="4161" w:type="dxa"/>
            <w:vAlign w:val="center"/>
          </w:tcPr>
          <w:p w:rsidR="008D48B6" w:rsidRPr="00371BEF" w:rsidRDefault="008D48B6" w:rsidP="00A163D8">
            <w:pPr>
              <w:spacing w:before="60" w:after="60"/>
            </w:pPr>
          </w:p>
        </w:tc>
      </w:tr>
      <w:tr w:rsidR="008D48B6" w:rsidRPr="00371BEF">
        <w:trPr>
          <w:trHeight w:val="851"/>
        </w:trPr>
        <w:tc>
          <w:tcPr>
            <w:tcW w:w="1908" w:type="dxa"/>
            <w:vAlign w:val="center"/>
          </w:tcPr>
          <w:p w:rsidR="008D48B6" w:rsidRPr="00371BEF" w:rsidRDefault="008D48B6" w:rsidP="00A163D8">
            <w:pPr>
              <w:spacing w:before="60" w:after="60"/>
            </w:pPr>
          </w:p>
        </w:tc>
        <w:tc>
          <w:tcPr>
            <w:tcW w:w="3360" w:type="dxa"/>
            <w:vAlign w:val="center"/>
          </w:tcPr>
          <w:p w:rsidR="008D48B6" w:rsidRPr="00371BEF" w:rsidRDefault="008D48B6" w:rsidP="00A163D8">
            <w:pPr>
              <w:spacing w:before="60" w:after="60"/>
            </w:pPr>
          </w:p>
        </w:tc>
        <w:tc>
          <w:tcPr>
            <w:tcW w:w="4161" w:type="dxa"/>
            <w:vAlign w:val="center"/>
          </w:tcPr>
          <w:p w:rsidR="008D48B6" w:rsidRPr="00371BEF" w:rsidRDefault="008D48B6" w:rsidP="00A163D8">
            <w:pPr>
              <w:spacing w:before="60" w:after="60"/>
            </w:pPr>
          </w:p>
        </w:tc>
      </w:tr>
      <w:tr w:rsidR="008D48B6" w:rsidRPr="00371BEF">
        <w:trPr>
          <w:trHeight w:val="851"/>
        </w:trPr>
        <w:tc>
          <w:tcPr>
            <w:tcW w:w="1908" w:type="dxa"/>
            <w:vAlign w:val="center"/>
          </w:tcPr>
          <w:p w:rsidR="008D48B6" w:rsidRPr="00371BEF" w:rsidRDefault="008D48B6" w:rsidP="00A163D8">
            <w:pPr>
              <w:spacing w:before="60" w:after="60"/>
            </w:pPr>
          </w:p>
        </w:tc>
        <w:tc>
          <w:tcPr>
            <w:tcW w:w="3360" w:type="dxa"/>
            <w:vAlign w:val="center"/>
          </w:tcPr>
          <w:p w:rsidR="008D48B6" w:rsidRPr="00371BEF" w:rsidRDefault="008D48B6" w:rsidP="00A163D8">
            <w:pPr>
              <w:spacing w:before="60" w:after="60"/>
            </w:pPr>
          </w:p>
        </w:tc>
        <w:tc>
          <w:tcPr>
            <w:tcW w:w="4161" w:type="dxa"/>
            <w:vAlign w:val="center"/>
          </w:tcPr>
          <w:p w:rsidR="008D48B6" w:rsidRPr="00371BEF" w:rsidRDefault="008D48B6" w:rsidP="00A163D8">
            <w:pPr>
              <w:spacing w:before="60" w:after="60"/>
            </w:pPr>
          </w:p>
        </w:tc>
      </w:tr>
    </w:tbl>
    <w:p w:rsidR="008D48B6" w:rsidRDefault="008D48B6" w:rsidP="00371BEF">
      <w:pPr>
        <w:pStyle w:val="Title"/>
      </w:pPr>
      <w:r w:rsidRPr="00371BEF">
        <w:br w:type="page"/>
      </w:r>
      <w:bookmarkStart w:id="21" w:name="_Toc304463705"/>
      <w:r w:rsidRPr="00371BEF">
        <w:lastRenderedPageBreak/>
        <w:t>Table of Contents</w:t>
      </w:r>
      <w:bookmarkEnd w:id="21"/>
      <w:r>
        <w:t xml:space="preserve"> </w:t>
      </w:r>
    </w:p>
    <w:p w:rsidR="008D48B6" w:rsidRDefault="008D48B6">
      <w:pPr>
        <w:pStyle w:val="TOCHeading"/>
      </w:pPr>
    </w:p>
    <w:p w:rsidR="008369C4" w:rsidRPr="00F931D3" w:rsidRDefault="00B06F79">
      <w:pPr>
        <w:pStyle w:val="TOC1"/>
        <w:rPr>
          <w:rFonts w:ascii="Calibri" w:eastAsia="MS Mincho" w:hAnsi="Calibri" w:cs="Times New Roman"/>
          <w:b w:val="0"/>
          <w:bCs w:val="0"/>
          <w:caps w:val="0"/>
          <w:noProof/>
          <w:szCs w:val="22"/>
          <w:lang w:val="sv-SE" w:eastAsia="sv-SE"/>
        </w:rPr>
      </w:pPr>
      <w:r>
        <w:rPr>
          <w:lang w:val="sv-SE"/>
        </w:rPr>
        <w:fldChar w:fldCharType="begin"/>
      </w:r>
      <w:r w:rsidR="008D48B6">
        <w:rPr>
          <w:lang w:val="sv-SE"/>
        </w:rPr>
        <w:instrText xml:space="preserve"> TOC \o "1-3" \h \z \u </w:instrText>
      </w:r>
      <w:r>
        <w:rPr>
          <w:lang w:val="sv-SE"/>
        </w:rPr>
        <w:fldChar w:fldCharType="separate"/>
      </w:r>
      <w:hyperlink w:anchor="_Toc304463704" w:history="1">
        <w:r w:rsidR="008369C4" w:rsidRPr="00E710C1">
          <w:rPr>
            <w:rStyle w:val="Hyperlink"/>
            <w:noProof/>
          </w:rPr>
          <w:t>Document Revisions</w:t>
        </w:r>
        <w:r w:rsidR="008369C4">
          <w:rPr>
            <w:noProof/>
            <w:webHidden/>
          </w:rPr>
          <w:tab/>
        </w:r>
        <w:r w:rsidR="008369C4">
          <w:rPr>
            <w:noProof/>
            <w:webHidden/>
          </w:rPr>
          <w:fldChar w:fldCharType="begin"/>
        </w:r>
        <w:r w:rsidR="008369C4">
          <w:rPr>
            <w:noProof/>
            <w:webHidden/>
          </w:rPr>
          <w:instrText xml:space="preserve"> PAGEREF _Toc304463704 \h </w:instrText>
        </w:r>
        <w:r w:rsidR="008369C4">
          <w:rPr>
            <w:noProof/>
            <w:webHidden/>
          </w:rPr>
        </w:r>
        <w:r w:rsidR="008369C4">
          <w:rPr>
            <w:noProof/>
            <w:webHidden/>
          </w:rPr>
          <w:fldChar w:fldCharType="separate"/>
        </w:r>
        <w:r w:rsidR="008369C4">
          <w:rPr>
            <w:noProof/>
            <w:webHidden/>
          </w:rPr>
          <w:t>2</w:t>
        </w:r>
        <w:r w:rsidR="008369C4">
          <w:rPr>
            <w:noProof/>
            <w:webHidden/>
          </w:rPr>
          <w:fldChar w:fldCharType="end"/>
        </w:r>
      </w:hyperlink>
    </w:p>
    <w:p w:rsidR="008369C4" w:rsidRPr="00F931D3" w:rsidRDefault="00F931D3">
      <w:pPr>
        <w:pStyle w:val="TOC1"/>
        <w:rPr>
          <w:rFonts w:ascii="Calibri" w:eastAsia="MS Mincho" w:hAnsi="Calibri" w:cs="Times New Roman"/>
          <w:b w:val="0"/>
          <w:bCs w:val="0"/>
          <w:caps w:val="0"/>
          <w:noProof/>
          <w:szCs w:val="22"/>
          <w:lang w:val="sv-SE" w:eastAsia="sv-SE"/>
        </w:rPr>
      </w:pPr>
      <w:hyperlink w:anchor="_Toc304463705" w:history="1">
        <w:r w:rsidR="008369C4" w:rsidRPr="00E710C1">
          <w:rPr>
            <w:rStyle w:val="Hyperlink"/>
            <w:noProof/>
          </w:rPr>
          <w:t>Table of Contents</w:t>
        </w:r>
        <w:r w:rsidR="008369C4">
          <w:rPr>
            <w:noProof/>
            <w:webHidden/>
          </w:rPr>
          <w:tab/>
        </w:r>
        <w:r w:rsidR="008369C4">
          <w:rPr>
            <w:noProof/>
            <w:webHidden/>
          </w:rPr>
          <w:fldChar w:fldCharType="begin"/>
        </w:r>
        <w:r w:rsidR="008369C4">
          <w:rPr>
            <w:noProof/>
            <w:webHidden/>
          </w:rPr>
          <w:instrText xml:space="preserve"> PAGEREF _Toc304463705 \h </w:instrText>
        </w:r>
        <w:r w:rsidR="008369C4">
          <w:rPr>
            <w:noProof/>
            <w:webHidden/>
          </w:rPr>
        </w:r>
        <w:r w:rsidR="008369C4">
          <w:rPr>
            <w:noProof/>
            <w:webHidden/>
          </w:rPr>
          <w:fldChar w:fldCharType="separate"/>
        </w:r>
        <w:r w:rsidR="008369C4">
          <w:rPr>
            <w:noProof/>
            <w:webHidden/>
          </w:rPr>
          <w:t>3</w:t>
        </w:r>
        <w:r w:rsidR="008369C4">
          <w:rPr>
            <w:noProof/>
            <w:webHidden/>
          </w:rPr>
          <w:fldChar w:fldCharType="end"/>
        </w:r>
      </w:hyperlink>
    </w:p>
    <w:p w:rsidR="008369C4" w:rsidRPr="00F931D3" w:rsidRDefault="00F931D3">
      <w:pPr>
        <w:pStyle w:val="TOC1"/>
        <w:rPr>
          <w:rFonts w:ascii="Calibri" w:eastAsia="MS Mincho" w:hAnsi="Calibri" w:cs="Times New Roman"/>
          <w:b w:val="0"/>
          <w:bCs w:val="0"/>
          <w:caps w:val="0"/>
          <w:noProof/>
          <w:szCs w:val="22"/>
          <w:lang w:val="sv-SE" w:eastAsia="sv-SE"/>
        </w:rPr>
      </w:pPr>
      <w:hyperlink w:anchor="_Toc304463706" w:history="1">
        <w:r w:rsidR="008369C4" w:rsidRPr="00E710C1">
          <w:rPr>
            <w:rStyle w:val="Hyperlink"/>
            <w:noProof/>
          </w:rPr>
          <w:t>Index of Tables</w:t>
        </w:r>
        <w:r w:rsidR="008369C4">
          <w:rPr>
            <w:noProof/>
            <w:webHidden/>
          </w:rPr>
          <w:tab/>
        </w:r>
        <w:r w:rsidR="008369C4">
          <w:rPr>
            <w:noProof/>
            <w:webHidden/>
          </w:rPr>
          <w:fldChar w:fldCharType="begin"/>
        </w:r>
        <w:r w:rsidR="008369C4">
          <w:rPr>
            <w:noProof/>
            <w:webHidden/>
          </w:rPr>
          <w:instrText xml:space="preserve"> PAGEREF _Toc304463706 \h </w:instrText>
        </w:r>
        <w:r w:rsidR="008369C4">
          <w:rPr>
            <w:noProof/>
            <w:webHidden/>
          </w:rPr>
        </w:r>
        <w:r w:rsidR="008369C4">
          <w:rPr>
            <w:noProof/>
            <w:webHidden/>
          </w:rPr>
          <w:fldChar w:fldCharType="separate"/>
        </w:r>
        <w:r w:rsidR="008369C4">
          <w:rPr>
            <w:noProof/>
            <w:webHidden/>
          </w:rPr>
          <w:t>4</w:t>
        </w:r>
        <w:r w:rsidR="008369C4">
          <w:rPr>
            <w:noProof/>
            <w:webHidden/>
          </w:rPr>
          <w:fldChar w:fldCharType="end"/>
        </w:r>
      </w:hyperlink>
    </w:p>
    <w:p w:rsidR="008369C4" w:rsidRPr="00F931D3" w:rsidRDefault="00F931D3">
      <w:pPr>
        <w:pStyle w:val="TOC1"/>
        <w:rPr>
          <w:rFonts w:ascii="Calibri" w:eastAsia="MS Mincho" w:hAnsi="Calibri" w:cs="Times New Roman"/>
          <w:b w:val="0"/>
          <w:bCs w:val="0"/>
          <w:caps w:val="0"/>
          <w:noProof/>
          <w:szCs w:val="22"/>
          <w:lang w:val="sv-SE" w:eastAsia="sv-SE"/>
        </w:rPr>
      </w:pPr>
      <w:hyperlink w:anchor="_Toc304463707" w:history="1">
        <w:r w:rsidR="008369C4" w:rsidRPr="00E710C1">
          <w:rPr>
            <w:rStyle w:val="Hyperlink"/>
            <w:noProof/>
          </w:rPr>
          <w:t>Index of Figures</w:t>
        </w:r>
        <w:r w:rsidR="008369C4">
          <w:rPr>
            <w:noProof/>
            <w:webHidden/>
          </w:rPr>
          <w:tab/>
        </w:r>
        <w:r w:rsidR="008369C4">
          <w:rPr>
            <w:noProof/>
            <w:webHidden/>
          </w:rPr>
          <w:fldChar w:fldCharType="begin"/>
        </w:r>
        <w:r w:rsidR="008369C4">
          <w:rPr>
            <w:noProof/>
            <w:webHidden/>
          </w:rPr>
          <w:instrText xml:space="preserve"> PAGEREF _Toc304463707 \h </w:instrText>
        </w:r>
        <w:r w:rsidR="008369C4">
          <w:rPr>
            <w:noProof/>
            <w:webHidden/>
          </w:rPr>
        </w:r>
        <w:r w:rsidR="008369C4">
          <w:rPr>
            <w:noProof/>
            <w:webHidden/>
          </w:rPr>
          <w:fldChar w:fldCharType="separate"/>
        </w:r>
        <w:r w:rsidR="008369C4">
          <w:rPr>
            <w:noProof/>
            <w:webHidden/>
          </w:rPr>
          <w:t>4</w:t>
        </w:r>
        <w:r w:rsidR="008369C4">
          <w:rPr>
            <w:noProof/>
            <w:webHidden/>
          </w:rPr>
          <w:fldChar w:fldCharType="end"/>
        </w:r>
      </w:hyperlink>
    </w:p>
    <w:p w:rsidR="008369C4" w:rsidRPr="00F931D3" w:rsidRDefault="00F931D3">
      <w:pPr>
        <w:pStyle w:val="TOC1"/>
        <w:rPr>
          <w:rFonts w:ascii="Calibri" w:eastAsia="MS Mincho" w:hAnsi="Calibri" w:cs="Times New Roman"/>
          <w:b w:val="0"/>
          <w:bCs w:val="0"/>
          <w:caps w:val="0"/>
          <w:noProof/>
          <w:szCs w:val="22"/>
          <w:lang w:val="sv-SE" w:eastAsia="sv-SE"/>
        </w:rPr>
      </w:pPr>
      <w:hyperlink w:anchor="_Toc304463708" w:history="1">
        <w:r w:rsidR="008369C4" w:rsidRPr="00E710C1">
          <w:rPr>
            <w:rStyle w:val="Hyperlink"/>
            <w:noProof/>
          </w:rPr>
          <w:t>1</w:t>
        </w:r>
        <w:r w:rsidR="008369C4" w:rsidRPr="00F931D3">
          <w:rPr>
            <w:rFonts w:ascii="Calibri" w:eastAsia="MS Mincho" w:hAnsi="Calibri" w:cs="Times New Roman"/>
            <w:b w:val="0"/>
            <w:bCs w:val="0"/>
            <w:caps w:val="0"/>
            <w:noProof/>
            <w:szCs w:val="22"/>
            <w:lang w:val="sv-SE" w:eastAsia="sv-SE"/>
          </w:rPr>
          <w:tab/>
        </w:r>
        <w:r w:rsidR="008369C4" w:rsidRPr="00E710C1">
          <w:rPr>
            <w:rStyle w:val="Hyperlink"/>
            <w:noProof/>
          </w:rPr>
          <w:t>introduction</w:t>
        </w:r>
        <w:r w:rsidR="008369C4">
          <w:rPr>
            <w:noProof/>
            <w:webHidden/>
          </w:rPr>
          <w:tab/>
        </w:r>
        <w:r w:rsidR="008369C4">
          <w:rPr>
            <w:noProof/>
            <w:webHidden/>
          </w:rPr>
          <w:fldChar w:fldCharType="begin"/>
        </w:r>
        <w:r w:rsidR="008369C4">
          <w:rPr>
            <w:noProof/>
            <w:webHidden/>
          </w:rPr>
          <w:instrText xml:space="preserve"> PAGEREF _Toc304463708 \h </w:instrText>
        </w:r>
        <w:r w:rsidR="008369C4">
          <w:rPr>
            <w:noProof/>
            <w:webHidden/>
          </w:rPr>
        </w:r>
        <w:r w:rsidR="008369C4">
          <w:rPr>
            <w:noProof/>
            <w:webHidden/>
          </w:rPr>
          <w:fldChar w:fldCharType="separate"/>
        </w:r>
        <w:r w:rsidR="008369C4">
          <w:rPr>
            <w:noProof/>
            <w:webHidden/>
          </w:rPr>
          <w:t>5</w:t>
        </w:r>
        <w:r w:rsidR="008369C4">
          <w:rPr>
            <w:noProof/>
            <w:webHidden/>
          </w:rPr>
          <w:fldChar w:fldCharType="end"/>
        </w:r>
      </w:hyperlink>
    </w:p>
    <w:p w:rsidR="008369C4" w:rsidRPr="00F931D3" w:rsidRDefault="00F931D3">
      <w:pPr>
        <w:pStyle w:val="TOC2"/>
        <w:rPr>
          <w:rFonts w:ascii="Calibri" w:eastAsia="MS Mincho" w:hAnsi="Calibri"/>
          <w:bCs w:val="0"/>
          <w:noProof/>
          <w:szCs w:val="22"/>
          <w:lang w:val="sv-SE" w:eastAsia="sv-SE"/>
        </w:rPr>
      </w:pPr>
      <w:hyperlink w:anchor="_Toc304463709" w:history="1">
        <w:r w:rsidR="008369C4" w:rsidRPr="00E710C1">
          <w:rPr>
            <w:rStyle w:val="Hyperlink"/>
            <w:noProof/>
            <w:lang w:eastAsia="sv-SE"/>
          </w:rPr>
          <w:t>1.1</w:t>
        </w:r>
        <w:r w:rsidR="008369C4" w:rsidRPr="00F931D3">
          <w:rPr>
            <w:rFonts w:ascii="Calibri" w:eastAsia="MS Mincho" w:hAnsi="Calibri"/>
            <w:bCs w:val="0"/>
            <w:noProof/>
            <w:szCs w:val="22"/>
            <w:lang w:val="sv-SE" w:eastAsia="sv-SE"/>
          </w:rPr>
          <w:tab/>
        </w:r>
        <w:r w:rsidR="008369C4" w:rsidRPr="00E710C1">
          <w:rPr>
            <w:rStyle w:val="Hyperlink"/>
            <w:noProof/>
            <w:lang w:eastAsia="sv-SE"/>
          </w:rPr>
          <w:t>Objective</w:t>
        </w:r>
        <w:r w:rsidR="008369C4">
          <w:rPr>
            <w:noProof/>
            <w:webHidden/>
          </w:rPr>
          <w:tab/>
        </w:r>
        <w:r w:rsidR="008369C4">
          <w:rPr>
            <w:noProof/>
            <w:webHidden/>
          </w:rPr>
          <w:fldChar w:fldCharType="begin"/>
        </w:r>
        <w:r w:rsidR="008369C4">
          <w:rPr>
            <w:noProof/>
            <w:webHidden/>
          </w:rPr>
          <w:instrText xml:space="preserve"> PAGEREF _Toc304463709 \h </w:instrText>
        </w:r>
        <w:r w:rsidR="008369C4">
          <w:rPr>
            <w:noProof/>
            <w:webHidden/>
          </w:rPr>
        </w:r>
        <w:r w:rsidR="008369C4">
          <w:rPr>
            <w:noProof/>
            <w:webHidden/>
          </w:rPr>
          <w:fldChar w:fldCharType="separate"/>
        </w:r>
        <w:r w:rsidR="008369C4">
          <w:rPr>
            <w:noProof/>
            <w:webHidden/>
          </w:rPr>
          <w:t>5</w:t>
        </w:r>
        <w:r w:rsidR="008369C4">
          <w:rPr>
            <w:noProof/>
            <w:webHidden/>
          </w:rPr>
          <w:fldChar w:fldCharType="end"/>
        </w:r>
      </w:hyperlink>
    </w:p>
    <w:p w:rsidR="008369C4" w:rsidRPr="00F931D3" w:rsidRDefault="00F931D3">
      <w:pPr>
        <w:pStyle w:val="TOC1"/>
        <w:rPr>
          <w:rFonts w:ascii="Calibri" w:eastAsia="MS Mincho" w:hAnsi="Calibri" w:cs="Times New Roman"/>
          <w:b w:val="0"/>
          <w:bCs w:val="0"/>
          <w:caps w:val="0"/>
          <w:noProof/>
          <w:szCs w:val="22"/>
          <w:lang w:val="sv-SE" w:eastAsia="sv-SE"/>
        </w:rPr>
      </w:pPr>
      <w:hyperlink w:anchor="_Toc304463710" w:history="1">
        <w:r w:rsidR="008369C4" w:rsidRPr="00E710C1">
          <w:rPr>
            <w:rStyle w:val="Hyperlink"/>
            <w:noProof/>
          </w:rPr>
          <w:t>2</w:t>
        </w:r>
        <w:r w:rsidR="008369C4" w:rsidRPr="00F931D3">
          <w:rPr>
            <w:rFonts w:ascii="Calibri" w:eastAsia="MS Mincho" w:hAnsi="Calibri" w:cs="Times New Roman"/>
            <w:b w:val="0"/>
            <w:bCs w:val="0"/>
            <w:caps w:val="0"/>
            <w:noProof/>
            <w:szCs w:val="22"/>
            <w:lang w:val="sv-SE" w:eastAsia="sv-SE"/>
          </w:rPr>
          <w:tab/>
        </w:r>
        <w:r w:rsidR="008369C4" w:rsidRPr="00E710C1">
          <w:rPr>
            <w:rStyle w:val="Hyperlink"/>
            <w:noProof/>
          </w:rPr>
          <w:t>Acronyms and Definitions</w:t>
        </w:r>
        <w:r w:rsidR="008369C4">
          <w:rPr>
            <w:noProof/>
            <w:webHidden/>
          </w:rPr>
          <w:tab/>
        </w:r>
        <w:r w:rsidR="008369C4">
          <w:rPr>
            <w:noProof/>
            <w:webHidden/>
          </w:rPr>
          <w:fldChar w:fldCharType="begin"/>
        </w:r>
        <w:r w:rsidR="008369C4">
          <w:rPr>
            <w:noProof/>
            <w:webHidden/>
          </w:rPr>
          <w:instrText xml:space="preserve"> PAGEREF _Toc304463710 \h </w:instrText>
        </w:r>
        <w:r w:rsidR="008369C4">
          <w:rPr>
            <w:noProof/>
            <w:webHidden/>
          </w:rPr>
        </w:r>
        <w:r w:rsidR="008369C4">
          <w:rPr>
            <w:noProof/>
            <w:webHidden/>
          </w:rPr>
          <w:fldChar w:fldCharType="separate"/>
        </w:r>
        <w:r w:rsidR="008369C4">
          <w:rPr>
            <w:noProof/>
            <w:webHidden/>
          </w:rPr>
          <w:t>6</w:t>
        </w:r>
        <w:r w:rsidR="008369C4">
          <w:rPr>
            <w:noProof/>
            <w:webHidden/>
          </w:rPr>
          <w:fldChar w:fldCharType="end"/>
        </w:r>
      </w:hyperlink>
    </w:p>
    <w:p w:rsidR="008369C4" w:rsidRPr="00F931D3" w:rsidRDefault="00F931D3">
      <w:pPr>
        <w:pStyle w:val="TOC1"/>
        <w:rPr>
          <w:rFonts w:ascii="Calibri" w:eastAsia="MS Mincho" w:hAnsi="Calibri" w:cs="Times New Roman"/>
          <w:b w:val="0"/>
          <w:bCs w:val="0"/>
          <w:caps w:val="0"/>
          <w:noProof/>
          <w:szCs w:val="22"/>
          <w:lang w:val="sv-SE" w:eastAsia="sv-SE"/>
        </w:rPr>
      </w:pPr>
      <w:hyperlink w:anchor="_Toc304463711" w:history="1">
        <w:r w:rsidR="008369C4" w:rsidRPr="00E710C1">
          <w:rPr>
            <w:rStyle w:val="Hyperlink"/>
            <w:noProof/>
          </w:rPr>
          <w:t>3</w:t>
        </w:r>
        <w:r w:rsidR="008369C4" w:rsidRPr="00F931D3">
          <w:rPr>
            <w:rFonts w:ascii="Calibri" w:eastAsia="MS Mincho" w:hAnsi="Calibri" w:cs="Times New Roman"/>
            <w:b w:val="0"/>
            <w:bCs w:val="0"/>
            <w:caps w:val="0"/>
            <w:noProof/>
            <w:szCs w:val="22"/>
            <w:lang w:val="sv-SE" w:eastAsia="sv-SE"/>
          </w:rPr>
          <w:tab/>
        </w:r>
        <w:r w:rsidR="008369C4" w:rsidRPr="00E710C1">
          <w:rPr>
            <w:rStyle w:val="Hyperlink"/>
            <w:noProof/>
          </w:rPr>
          <w:t>GENERAL PROVISIONS</w:t>
        </w:r>
        <w:r w:rsidR="008369C4">
          <w:rPr>
            <w:noProof/>
            <w:webHidden/>
          </w:rPr>
          <w:tab/>
        </w:r>
        <w:r w:rsidR="008369C4">
          <w:rPr>
            <w:noProof/>
            <w:webHidden/>
          </w:rPr>
          <w:fldChar w:fldCharType="begin"/>
        </w:r>
        <w:r w:rsidR="008369C4">
          <w:rPr>
            <w:noProof/>
            <w:webHidden/>
          </w:rPr>
          <w:instrText xml:space="preserve"> PAGEREF _Toc304463711 \h </w:instrText>
        </w:r>
        <w:r w:rsidR="008369C4">
          <w:rPr>
            <w:noProof/>
            <w:webHidden/>
          </w:rPr>
        </w:r>
        <w:r w:rsidR="008369C4">
          <w:rPr>
            <w:noProof/>
            <w:webHidden/>
          </w:rPr>
          <w:fldChar w:fldCharType="separate"/>
        </w:r>
        <w:r w:rsidR="008369C4">
          <w:rPr>
            <w:noProof/>
            <w:webHidden/>
          </w:rPr>
          <w:t>8</w:t>
        </w:r>
        <w:r w:rsidR="008369C4">
          <w:rPr>
            <w:noProof/>
            <w:webHidden/>
          </w:rPr>
          <w:fldChar w:fldCharType="end"/>
        </w:r>
      </w:hyperlink>
    </w:p>
    <w:p w:rsidR="008369C4" w:rsidRPr="00F931D3" w:rsidRDefault="00F931D3">
      <w:pPr>
        <w:pStyle w:val="TOC2"/>
        <w:rPr>
          <w:rFonts w:ascii="Calibri" w:eastAsia="MS Mincho" w:hAnsi="Calibri"/>
          <w:bCs w:val="0"/>
          <w:noProof/>
          <w:szCs w:val="22"/>
          <w:lang w:val="sv-SE" w:eastAsia="sv-SE"/>
        </w:rPr>
      </w:pPr>
      <w:hyperlink w:anchor="_Toc304463712" w:history="1">
        <w:r w:rsidR="008369C4" w:rsidRPr="00E710C1">
          <w:rPr>
            <w:rStyle w:val="Hyperlink"/>
            <w:noProof/>
            <w:lang w:eastAsia="sv-SE"/>
          </w:rPr>
          <w:t>3.1</w:t>
        </w:r>
        <w:r w:rsidR="008369C4" w:rsidRPr="00F931D3">
          <w:rPr>
            <w:rFonts w:ascii="Calibri" w:eastAsia="MS Mincho" w:hAnsi="Calibri"/>
            <w:bCs w:val="0"/>
            <w:noProof/>
            <w:szCs w:val="22"/>
            <w:lang w:val="sv-SE" w:eastAsia="sv-SE"/>
          </w:rPr>
          <w:tab/>
        </w:r>
        <w:r w:rsidR="008369C4" w:rsidRPr="00E710C1">
          <w:rPr>
            <w:rStyle w:val="Hyperlink"/>
            <w:noProof/>
            <w:lang w:eastAsia="sv-SE"/>
          </w:rPr>
          <w:t>Responding to traffic situations developing in the VTS area</w:t>
        </w:r>
        <w:r w:rsidR="008369C4">
          <w:rPr>
            <w:noProof/>
            <w:webHidden/>
          </w:rPr>
          <w:tab/>
        </w:r>
        <w:r w:rsidR="008369C4">
          <w:rPr>
            <w:noProof/>
            <w:webHidden/>
          </w:rPr>
          <w:fldChar w:fldCharType="begin"/>
        </w:r>
        <w:r w:rsidR="008369C4">
          <w:rPr>
            <w:noProof/>
            <w:webHidden/>
          </w:rPr>
          <w:instrText xml:space="preserve"> PAGEREF _Toc304463712 \h </w:instrText>
        </w:r>
        <w:r w:rsidR="008369C4">
          <w:rPr>
            <w:noProof/>
            <w:webHidden/>
          </w:rPr>
        </w:r>
        <w:r w:rsidR="008369C4">
          <w:rPr>
            <w:noProof/>
            <w:webHidden/>
          </w:rPr>
          <w:fldChar w:fldCharType="separate"/>
        </w:r>
        <w:r w:rsidR="008369C4">
          <w:rPr>
            <w:noProof/>
            <w:webHidden/>
          </w:rPr>
          <w:t>8</w:t>
        </w:r>
        <w:r w:rsidR="008369C4">
          <w:rPr>
            <w:noProof/>
            <w:webHidden/>
          </w:rPr>
          <w:fldChar w:fldCharType="end"/>
        </w:r>
      </w:hyperlink>
    </w:p>
    <w:p w:rsidR="008369C4" w:rsidRPr="00F931D3" w:rsidRDefault="00F931D3">
      <w:pPr>
        <w:pStyle w:val="TOC2"/>
        <w:rPr>
          <w:rFonts w:ascii="Calibri" w:eastAsia="MS Mincho" w:hAnsi="Calibri"/>
          <w:bCs w:val="0"/>
          <w:noProof/>
          <w:szCs w:val="22"/>
          <w:lang w:val="sv-SE" w:eastAsia="sv-SE"/>
        </w:rPr>
      </w:pPr>
      <w:hyperlink w:anchor="_Toc304463713" w:history="1">
        <w:r w:rsidR="008369C4" w:rsidRPr="00E710C1">
          <w:rPr>
            <w:rStyle w:val="Hyperlink"/>
            <w:noProof/>
            <w:lang w:eastAsia="sv-SE"/>
          </w:rPr>
          <w:t>3.2</w:t>
        </w:r>
        <w:r w:rsidR="008369C4" w:rsidRPr="00F931D3">
          <w:rPr>
            <w:rFonts w:ascii="Calibri" w:eastAsia="MS Mincho" w:hAnsi="Calibri"/>
            <w:bCs w:val="0"/>
            <w:noProof/>
            <w:szCs w:val="22"/>
            <w:lang w:val="sv-SE" w:eastAsia="sv-SE"/>
          </w:rPr>
          <w:tab/>
        </w:r>
        <w:r w:rsidR="008369C4" w:rsidRPr="00E710C1">
          <w:rPr>
            <w:rStyle w:val="Hyperlink"/>
            <w:noProof/>
            <w:lang w:eastAsia="sv-SE"/>
          </w:rPr>
          <w:t>Equipment capabilities</w:t>
        </w:r>
        <w:r w:rsidR="008369C4">
          <w:rPr>
            <w:noProof/>
            <w:webHidden/>
          </w:rPr>
          <w:tab/>
        </w:r>
        <w:r w:rsidR="008369C4">
          <w:rPr>
            <w:noProof/>
            <w:webHidden/>
          </w:rPr>
          <w:fldChar w:fldCharType="begin"/>
        </w:r>
        <w:r w:rsidR="008369C4">
          <w:rPr>
            <w:noProof/>
            <w:webHidden/>
          </w:rPr>
          <w:instrText xml:space="preserve"> PAGEREF _Toc304463713 \h </w:instrText>
        </w:r>
        <w:r w:rsidR="008369C4">
          <w:rPr>
            <w:noProof/>
            <w:webHidden/>
          </w:rPr>
        </w:r>
        <w:r w:rsidR="008369C4">
          <w:rPr>
            <w:noProof/>
            <w:webHidden/>
          </w:rPr>
          <w:fldChar w:fldCharType="separate"/>
        </w:r>
        <w:r w:rsidR="008369C4">
          <w:rPr>
            <w:noProof/>
            <w:webHidden/>
          </w:rPr>
          <w:t>8</w:t>
        </w:r>
        <w:r w:rsidR="008369C4">
          <w:rPr>
            <w:noProof/>
            <w:webHidden/>
          </w:rPr>
          <w:fldChar w:fldCharType="end"/>
        </w:r>
      </w:hyperlink>
    </w:p>
    <w:p w:rsidR="008369C4" w:rsidRPr="00F931D3" w:rsidRDefault="00F931D3">
      <w:pPr>
        <w:pStyle w:val="TOC2"/>
        <w:rPr>
          <w:rFonts w:ascii="Calibri" w:eastAsia="MS Mincho" w:hAnsi="Calibri"/>
          <w:bCs w:val="0"/>
          <w:noProof/>
          <w:szCs w:val="22"/>
          <w:lang w:val="sv-SE" w:eastAsia="sv-SE"/>
        </w:rPr>
      </w:pPr>
      <w:hyperlink w:anchor="_Toc304463714" w:history="1">
        <w:r w:rsidR="008369C4" w:rsidRPr="00E710C1">
          <w:rPr>
            <w:rStyle w:val="Hyperlink"/>
            <w:noProof/>
            <w:lang w:eastAsia="sv-SE"/>
          </w:rPr>
          <w:t>3.3</w:t>
        </w:r>
        <w:r w:rsidR="008369C4" w:rsidRPr="00F931D3">
          <w:rPr>
            <w:rFonts w:ascii="Calibri" w:eastAsia="MS Mincho" w:hAnsi="Calibri"/>
            <w:bCs w:val="0"/>
            <w:noProof/>
            <w:szCs w:val="22"/>
            <w:lang w:val="sv-SE" w:eastAsia="sv-SE"/>
          </w:rPr>
          <w:tab/>
        </w:r>
        <w:r w:rsidR="008369C4" w:rsidRPr="00E710C1">
          <w:rPr>
            <w:rStyle w:val="Hyperlink"/>
            <w:noProof/>
            <w:lang w:eastAsia="sv-SE"/>
          </w:rPr>
          <w:t>Staffing and training</w:t>
        </w:r>
        <w:r w:rsidR="008369C4">
          <w:rPr>
            <w:noProof/>
            <w:webHidden/>
          </w:rPr>
          <w:tab/>
        </w:r>
        <w:r w:rsidR="008369C4">
          <w:rPr>
            <w:noProof/>
            <w:webHidden/>
          </w:rPr>
          <w:fldChar w:fldCharType="begin"/>
        </w:r>
        <w:r w:rsidR="008369C4">
          <w:rPr>
            <w:noProof/>
            <w:webHidden/>
          </w:rPr>
          <w:instrText xml:space="preserve"> PAGEREF _Toc304463714 \h </w:instrText>
        </w:r>
        <w:r w:rsidR="008369C4">
          <w:rPr>
            <w:noProof/>
            <w:webHidden/>
          </w:rPr>
        </w:r>
        <w:r w:rsidR="008369C4">
          <w:rPr>
            <w:noProof/>
            <w:webHidden/>
          </w:rPr>
          <w:fldChar w:fldCharType="separate"/>
        </w:r>
        <w:r w:rsidR="008369C4">
          <w:rPr>
            <w:noProof/>
            <w:webHidden/>
          </w:rPr>
          <w:t>8</w:t>
        </w:r>
        <w:r w:rsidR="008369C4">
          <w:rPr>
            <w:noProof/>
            <w:webHidden/>
          </w:rPr>
          <w:fldChar w:fldCharType="end"/>
        </w:r>
      </w:hyperlink>
    </w:p>
    <w:p w:rsidR="008369C4" w:rsidRPr="00F931D3" w:rsidRDefault="00F931D3">
      <w:pPr>
        <w:pStyle w:val="TOC2"/>
        <w:rPr>
          <w:rFonts w:ascii="Calibri" w:eastAsia="MS Mincho" w:hAnsi="Calibri"/>
          <w:bCs w:val="0"/>
          <w:noProof/>
          <w:szCs w:val="22"/>
          <w:lang w:val="sv-SE" w:eastAsia="sv-SE"/>
        </w:rPr>
      </w:pPr>
      <w:hyperlink w:anchor="_Toc304463715" w:history="1">
        <w:r w:rsidR="008369C4" w:rsidRPr="00E710C1">
          <w:rPr>
            <w:rStyle w:val="Hyperlink"/>
            <w:noProof/>
            <w:lang w:eastAsia="sv-SE"/>
          </w:rPr>
          <w:t>3.4</w:t>
        </w:r>
        <w:r w:rsidR="008369C4" w:rsidRPr="00F931D3">
          <w:rPr>
            <w:rFonts w:ascii="Calibri" w:eastAsia="MS Mincho" w:hAnsi="Calibri"/>
            <w:bCs w:val="0"/>
            <w:noProof/>
            <w:szCs w:val="22"/>
            <w:lang w:val="sv-SE" w:eastAsia="sv-SE"/>
          </w:rPr>
          <w:tab/>
        </w:r>
        <w:r w:rsidR="008369C4" w:rsidRPr="00E710C1">
          <w:rPr>
            <w:rStyle w:val="Hyperlink"/>
            <w:noProof/>
            <w:lang w:eastAsia="sv-SE"/>
          </w:rPr>
          <w:t>Legal</w:t>
        </w:r>
        <w:r w:rsidR="008369C4">
          <w:rPr>
            <w:noProof/>
            <w:webHidden/>
          </w:rPr>
          <w:tab/>
        </w:r>
        <w:r w:rsidR="008369C4">
          <w:rPr>
            <w:noProof/>
            <w:webHidden/>
          </w:rPr>
          <w:fldChar w:fldCharType="begin"/>
        </w:r>
        <w:r w:rsidR="008369C4">
          <w:rPr>
            <w:noProof/>
            <w:webHidden/>
          </w:rPr>
          <w:instrText xml:space="preserve"> PAGEREF _Toc304463715 \h </w:instrText>
        </w:r>
        <w:r w:rsidR="008369C4">
          <w:rPr>
            <w:noProof/>
            <w:webHidden/>
          </w:rPr>
        </w:r>
        <w:r w:rsidR="008369C4">
          <w:rPr>
            <w:noProof/>
            <w:webHidden/>
          </w:rPr>
          <w:fldChar w:fldCharType="separate"/>
        </w:r>
        <w:r w:rsidR="008369C4">
          <w:rPr>
            <w:noProof/>
            <w:webHidden/>
          </w:rPr>
          <w:t>8</w:t>
        </w:r>
        <w:r w:rsidR="008369C4">
          <w:rPr>
            <w:noProof/>
            <w:webHidden/>
          </w:rPr>
          <w:fldChar w:fldCharType="end"/>
        </w:r>
      </w:hyperlink>
    </w:p>
    <w:p w:rsidR="008369C4" w:rsidRPr="00F931D3" w:rsidRDefault="00F931D3">
      <w:pPr>
        <w:pStyle w:val="TOC2"/>
        <w:rPr>
          <w:rFonts w:ascii="Calibri" w:eastAsia="MS Mincho" w:hAnsi="Calibri"/>
          <w:bCs w:val="0"/>
          <w:noProof/>
          <w:szCs w:val="22"/>
          <w:lang w:val="sv-SE" w:eastAsia="sv-SE"/>
        </w:rPr>
      </w:pPr>
      <w:hyperlink w:anchor="_Toc304463716" w:history="1">
        <w:r w:rsidR="008369C4" w:rsidRPr="00E710C1">
          <w:rPr>
            <w:rStyle w:val="Hyperlink"/>
            <w:noProof/>
            <w:lang w:eastAsia="sv-SE"/>
          </w:rPr>
          <w:t>3.5</w:t>
        </w:r>
        <w:r w:rsidR="008369C4" w:rsidRPr="00F931D3">
          <w:rPr>
            <w:rFonts w:ascii="Calibri" w:eastAsia="MS Mincho" w:hAnsi="Calibri"/>
            <w:bCs w:val="0"/>
            <w:noProof/>
            <w:szCs w:val="22"/>
            <w:lang w:val="sv-SE" w:eastAsia="sv-SE"/>
          </w:rPr>
          <w:tab/>
        </w:r>
        <w:r w:rsidR="008369C4" w:rsidRPr="00E710C1">
          <w:rPr>
            <w:rStyle w:val="Hyperlink"/>
            <w:noProof/>
            <w:lang w:eastAsia="sv-SE"/>
          </w:rPr>
          <w:t>Operational procedures</w:t>
        </w:r>
        <w:r w:rsidR="008369C4">
          <w:rPr>
            <w:noProof/>
            <w:webHidden/>
          </w:rPr>
          <w:tab/>
        </w:r>
        <w:r w:rsidR="008369C4">
          <w:rPr>
            <w:noProof/>
            <w:webHidden/>
          </w:rPr>
          <w:fldChar w:fldCharType="begin"/>
        </w:r>
        <w:r w:rsidR="008369C4">
          <w:rPr>
            <w:noProof/>
            <w:webHidden/>
          </w:rPr>
          <w:instrText xml:space="preserve"> PAGEREF _Toc304463716 \h </w:instrText>
        </w:r>
        <w:r w:rsidR="008369C4">
          <w:rPr>
            <w:noProof/>
            <w:webHidden/>
          </w:rPr>
        </w:r>
        <w:r w:rsidR="008369C4">
          <w:rPr>
            <w:noProof/>
            <w:webHidden/>
          </w:rPr>
          <w:fldChar w:fldCharType="separate"/>
        </w:r>
        <w:r w:rsidR="008369C4">
          <w:rPr>
            <w:noProof/>
            <w:webHidden/>
          </w:rPr>
          <w:t>8</w:t>
        </w:r>
        <w:r w:rsidR="008369C4">
          <w:rPr>
            <w:noProof/>
            <w:webHidden/>
          </w:rPr>
          <w:fldChar w:fldCharType="end"/>
        </w:r>
      </w:hyperlink>
    </w:p>
    <w:p w:rsidR="008369C4" w:rsidRPr="00F931D3" w:rsidRDefault="00F931D3">
      <w:pPr>
        <w:pStyle w:val="TOC2"/>
        <w:rPr>
          <w:rFonts w:ascii="Calibri" w:eastAsia="MS Mincho" w:hAnsi="Calibri"/>
          <w:bCs w:val="0"/>
          <w:noProof/>
          <w:szCs w:val="22"/>
          <w:lang w:val="sv-SE" w:eastAsia="sv-SE"/>
        </w:rPr>
      </w:pPr>
      <w:hyperlink w:anchor="_Toc304463717" w:history="1">
        <w:r w:rsidR="008369C4" w:rsidRPr="00E710C1">
          <w:rPr>
            <w:rStyle w:val="Hyperlink"/>
            <w:noProof/>
            <w:lang w:eastAsia="sv-SE"/>
          </w:rPr>
          <w:t>3.6</w:t>
        </w:r>
        <w:r w:rsidR="008369C4" w:rsidRPr="00F931D3">
          <w:rPr>
            <w:rFonts w:ascii="Calibri" w:eastAsia="MS Mincho" w:hAnsi="Calibri"/>
            <w:bCs w:val="0"/>
            <w:noProof/>
            <w:szCs w:val="22"/>
            <w:lang w:val="sv-SE" w:eastAsia="sv-SE"/>
          </w:rPr>
          <w:tab/>
        </w:r>
        <w:r w:rsidR="008369C4" w:rsidRPr="00E710C1">
          <w:rPr>
            <w:rStyle w:val="Hyperlink"/>
            <w:noProof/>
            <w:lang w:eastAsia="sv-SE"/>
          </w:rPr>
          <w:t>Promulgation of information and types of services</w:t>
        </w:r>
        <w:r w:rsidR="008369C4">
          <w:rPr>
            <w:noProof/>
            <w:webHidden/>
          </w:rPr>
          <w:tab/>
        </w:r>
        <w:r w:rsidR="008369C4">
          <w:rPr>
            <w:noProof/>
            <w:webHidden/>
          </w:rPr>
          <w:fldChar w:fldCharType="begin"/>
        </w:r>
        <w:r w:rsidR="008369C4">
          <w:rPr>
            <w:noProof/>
            <w:webHidden/>
          </w:rPr>
          <w:instrText xml:space="preserve"> PAGEREF _Toc304463717 \h </w:instrText>
        </w:r>
        <w:r w:rsidR="008369C4">
          <w:rPr>
            <w:noProof/>
            <w:webHidden/>
          </w:rPr>
        </w:r>
        <w:r w:rsidR="008369C4">
          <w:rPr>
            <w:noProof/>
            <w:webHidden/>
          </w:rPr>
          <w:fldChar w:fldCharType="separate"/>
        </w:r>
        <w:r w:rsidR="008369C4">
          <w:rPr>
            <w:noProof/>
            <w:webHidden/>
          </w:rPr>
          <w:t>9</w:t>
        </w:r>
        <w:r w:rsidR="008369C4">
          <w:rPr>
            <w:noProof/>
            <w:webHidden/>
          </w:rPr>
          <w:fldChar w:fldCharType="end"/>
        </w:r>
      </w:hyperlink>
    </w:p>
    <w:p w:rsidR="008369C4" w:rsidRPr="00F931D3" w:rsidRDefault="00F931D3">
      <w:pPr>
        <w:pStyle w:val="TOC2"/>
        <w:rPr>
          <w:rFonts w:ascii="Calibri" w:eastAsia="MS Mincho" w:hAnsi="Calibri"/>
          <w:bCs w:val="0"/>
          <w:noProof/>
          <w:szCs w:val="22"/>
          <w:lang w:val="sv-SE" w:eastAsia="sv-SE"/>
        </w:rPr>
      </w:pPr>
      <w:hyperlink w:anchor="_Toc304463718" w:history="1">
        <w:r w:rsidR="008369C4" w:rsidRPr="00E710C1">
          <w:rPr>
            <w:rStyle w:val="Hyperlink"/>
            <w:noProof/>
            <w:lang w:eastAsia="sv-SE"/>
          </w:rPr>
          <w:t>3.7</w:t>
        </w:r>
        <w:r w:rsidR="008369C4" w:rsidRPr="00F931D3">
          <w:rPr>
            <w:rFonts w:ascii="Calibri" w:eastAsia="MS Mincho" w:hAnsi="Calibri"/>
            <w:bCs w:val="0"/>
            <w:noProof/>
            <w:szCs w:val="22"/>
            <w:lang w:val="sv-SE" w:eastAsia="sv-SE"/>
          </w:rPr>
          <w:tab/>
        </w:r>
        <w:r w:rsidR="008369C4" w:rsidRPr="00E710C1">
          <w:rPr>
            <w:rStyle w:val="Hyperlink"/>
            <w:noProof/>
            <w:lang w:eastAsia="sv-SE"/>
          </w:rPr>
          <w:t>Communication</w:t>
        </w:r>
        <w:r w:rsidR="008369C4">
          <w:rPr>
            <w:noProof/>
            <w:webHidden/>
          </w:rPr>
          <w:tab/>
        </w:r>
        <w:r w:rsidR="008369C4">
          <w:rPr>
            <w:noProof/>
            <w:webHidden/>
          </w:rPr>
          <w:fldChar w:fldCharType="begin"/>
        </w:r>
        <w:r w:rsidR="008369C4">
          <w:rPr>
            <w:noProof/>
            <w:webHidden/>
          </w:rPr>
          <w:instrText xml:space="preserve"> PAGEREF _Toc304463718 \h </w:instrText>
        </w:r>
        <w:r w:rsidR="008369C4">
          <w:rPr>
            <w:noProof/>
            <w:webHidden/>
          </w:rPr>
        </w:r>
        <w:r w:rsidR="008369C4">
          <w:rPr>
            <w:noProof/>
            <w:webHidden/>
          </w:rPr>
          <w:fldChar w:fldCharType="separate"/>
        </w:r>
        <w:r w:rsidR="008369C4">
          <w:rPr>
            <w:noProof/>
            <w:webHidden/>
          </w:rPr>
          <w:t>9</w:t>
        </w:r>
        <w:r w:rsidR="008369C4">
          <w:rPr>
            <w:noProof/>
            <w:webHidden/>
          </w:rPr>
          <w:fldChar w:fldCharType="end"/>
        </w:r>
      </w:hyperlink>
    </w:p>
    <w:p w:rsidR="008369C4" w:rsidRPr="00F931D3" w:rsidRDefault="00F931D3">
      <w:pPr>
        <w:pStyle w:val="TOC2"/>
        <w:rPr>
          <w:rFonts w:ascii="Calibri" w:eastAsia="MS Mincho" w:hAnsi="Calibri"/>
          <w:bCs w:val="0"/>
          <w:noProof/>
          <w:szCs w:val="22"/>
          <w:lang w:val="sv-SE" w:eastAsia="sv-SE"/>
        </w:rPr>
      </w:pPr>
      <w:hyperlink w:anchor="_Toc304463719" w:history="1">
        <w:r w:rsidR="008369C4" w:rsidRPr="00E710C1">
          <w:rPr>
            <w:rStyle w:val="Hyperlink"/>
            <w:noProof/>
            <w:lang w:eastAsia="sv-SE"/>
          </w:rPr>
          <w:t>3.7.1</w:t>
        </w:r>
        <w:r w:rsidR="008369C4" w:rsidRPr="00F931D3">
          <w:rPr>
            <w:rFonts w:ascii="Calibri" w:eastAsia="MS Mincho" w:hAnsi="Calibri"/>
            <w:bCs w:val="0"/>
            <w:noProof/>
            <w:szCs w:val="22"/>
            <w:lang w:val="sv-SE" w:eastAsia="sv-SE"/>
          </w:rPr>
          <w:tab/>
        </w:r>
        <w:r w:rsidR="008369C4" w:rsidRPr="00E710C1">
          <w:rPr>
            <w:rStyle w:val="Hyperlink"/>
            <w:noProof/>
            <w:lang w:eastAsia="sv-SE"/>
          </w:rPr>
          <w:t>Message markers</w:t>
        </w:r>
        <w:r w:rsidR="008369C4">
          <w:rPr>
            <w:noProof/>
            <w:webHidden/>
          </w:rPr>
          <w:tab/>
        </w:r>
        <w:r w:rsidR="008369C4">
          <w:rPr>
            <w:noProof/>
            <w:webHidden/>
          </w:rPr>
          <w:fldChar w:fldCharType="begin"/>
        </w:r>
        <w:r w:rsidR="008369C4">
          <w:rPr>
            <w:noProof/>
            <w:webHidden/>
          </w:rPr>
          <w:instrText xml:space="preserve"> PAGEREF _Toc304463719 \h </w:instrText>
        </w:r>
        <w:r w:rsidR="008369C4">
          <w:rPr>
            <w:noProof/>
            <w:webHidden/>
          </w:rPr>
        </w:r>
        <w:r w:rsidR="008369C4">
          <w:rPr>
            <w:noProof/>
            <w:webHidden/>
          </w:rPr>
          <w:fldChar w:fldCharType="separate"/>
        </w:r>
        <w:r w:rsidR="008369C4">
          <w:rPr>
            <w:noProof/>
            <w:webHidden/>
          </w:rPr>
          <w:t>9</w:t>
        </w:r>
        <w:r w:rsidR="008369C4">
          <w:rPr>
            <w:noProof/>
            <w:webHidden/>
          </w:rPr>
          <w:fldChar w:fldCharType="end"/>
        </w:r>
      </w:hyperlink>
    </w:p>
    <w:p w:rsidR="008369C4" w:rsidRPr="00F931D3" w:rsidRDefault="00F931D3">
      <w:pPr>
        <w:pStyle w:val="TOC1"/>
        <w:rPr>
          <w:rFonts w:ascii="Calibri" w:eastAsia="MS Mincho" w:hAnsi="Calibri" w:cs="Times New Roman"/>
          <w:b w:val="0"/>
          <w:bCs w:val="0"/>
          <w:caps w:val="0"/>
          <w:noProof/>
          <w:szCs w:val="22"/>
          <w:lang w:val="sv-SE" w:eastAsia="sv-SE"/>
        </w:rPr>
      </w:pPr>
      <w:hyperlink w:anchor="_Toc304463720" w:history="1">
        <w:r w:rsidR="008369C4" w:rsidRPr="00E710C1">
          <w:rPr>
            <w:rStyle w:val="Hyperlink"/>
            <w:noProof/>
          </w:rPr>
          <w:t>4</w:t>
        </w:r>
        <w:r w:rsidR="008369C4" w:rsidRPr="00F931D3">
          <w:rPr>
            <w:rFonts w:ascii="Calibri" w:eastAsia="MS Mincho" w:hAnsi="Calibri" w:cs="Times New Roman"/>
            <w:b w:val="0"/>
            <w:bCs w:val="0"/>
            <w:caps w:val="0"/>
            <w:noProof/>
            <w:szCs w:val="22"/>
            <w:lang w:val="sv-SE" w:eastAsia="sv-SE"/>
          </w:rPr>
          <w:tab/>
        </w:r>
        <w:r w:rsidR="008369C4" w:rsidRPr="00E710C1">
          <w:rPr>
            <w:rStyle w:val="Hyperlink"/>
            <w:noProof/>
          </w:rPr>
          <w:t>Description of information service (INS)</w:t>
        </w:r>
        <w:r w:rsidR="008369C4">
          <w:rPr>
            <w:noProof/>
            <w:webHidden/>
          </w:rPr>
          <w:tab/>
        </w:r>
        <w:r w:rsidR="008369C4">
          <w:rPr>
            <w:noProof/>
            <w:webHidden/>
          </w:rPr>
          <w:fldChar w:fldCharType="begin"/>
        </w:r>
        <w:r w:rsidR="008369C4">
          <w:rPr>
            <w:noProof/>
            <w:webHidden/>
          </w:rPr>
          <w:instrText xml:space="preserve"> PAGEREF _Toc304463720 \h </w:instrText>
        </w:r>
        <w:r w:rsidR="008369C4">
          <w:rPr>
            <w:noProof/>
            <w:webHidden/>
          </w:rPr>
        </w:r>
        <w:r w:rsidR="008369C4">
          <w:rPr>
            <w:noProof/>
            <w:webHidden/>
          </w:rPr>
          <w:fldChar w:fldCharType="separate"/>
        </w:r>
        <w:r w:rsidR="008369C4">
          <w:rPr>
            <w:noProof/>
            <w:webHidden/>
          </w:rPr>
          <w:t>12</w:t>
        </w:r>
        <w:r w:rsidR="008369C4">
          <w:rPr>
            <w:noProof/>
            <w:webHidden/>
          </w:rPr>
          <w:fldChar w:fldCharType="end"/>
        </w:r>
      </w:hyperlink>
    </w:p>
    <w:p w:rsidR="008369C4" w:rsidRPr="00F931D3" w:rsidRDefault="00F931D3">
      <w:pPr>
        <w:pStyle w:val="TOC2"/>
        <w:rPr>
          <w:rFonts w:ascii="Calibri" w:eastAsia="MS Mincho" w:hAnsi="Calibri"/>
          <w:bCs w:val="0"/>
          <w:noProof/>
          <w:szCs w:val="22"/>
          <w:lang w:val="sv-SE" w:eastAsia="sv-SE"/>
        </w:rPr>
      </w:pPr>
      <w:hyperlink w:anchor="_Toc304463721" w:history="1">
        <w:r w:rsidR="008369C4" w:rsidRPr="00E710C1">
          <w:rPr>
            <w:rStyle w:val="Hyperlink"/>
            <w:noProof/>
            <w:lang w:eastAsia="sv-SE"/>
          </w:rPr>
          <w:t>4.1</w:t>
        </w:r>
        <w:r w:rsidR="008369C4" w:rsidRPr="00F931D3">
          <w:rPr>
            <w:rFonts w:ascii="Calibri" w:eastAsia="MS Mincho" w:hAnsi="Calibri"/>
            <w:bCs w:val="0"/>
            <w:noProof/>
            <w:szCs w:val="22"/>
            <w:lang w:val="sv-SE" w:eastAsia="sv-SE"/>
          </w:rPr>
          <w:tab/>
        </w:r>
        <w:r w:rsidR="008369C4" w:rsidRPr="00E710C1">
          <w:rPr>
            <w:rStyle w:val="Hyperlink"/>
            <w:noProof/>
            <w:lang w:eastAsia="sv-SE"/>
          </w:rPr>
          <w:t>General</w:t>
        </w:r>
        <w:r w:rsidR="008369C4">
          <w:rPr>
            <w:noProof/>
            <w:webHidden/>
          </w:rPr>
          <w:tab/>
        </w:r>
        <w:r w:rsidR="008369C4">
          <w:rPr>
            <w:noProof/>
            <w:webHidden/>
          </w:rPr>
          <w:fldChar w:fldCharType="begin"/>
        </w:r>
        <w:r w:rsidR="008369C4">
          <w:rPr>
            <w:noProof/>
            <w:webHidden/>
          </w:rPr>
          <w:instrText xml:space="preserve"> PAGEREF _Toc304463721 \h </w:instrText>
        </w:r>
        <w:r w:rsidR="008369C4">
          <w:rPr>
            <w:noProof/>
            <w:webHidden/>
          </w:rPr>
        </w:r>
        <w:r w:rsidR="008369C4">
          <w:rPr>
            <w:noProof/>
            <w:webHidden/>
          </w:rPr>
          <w:fldChar w:fldCharType="separate"/>
        </w:r>
        <w:r w:rsidR="008369C4">
          <w:rPr>
            <w:noProof/>
            <w:webHidden/>
          </w:rPr>
          <w:t>12</w:t>
        </w:r>
        <w:r w:rsidR="008369C4">
          <w:rPr>
            <w:noProof/>
            <w:webHidden/>
          </w:rPr>
          <w:fldChar w:fldCharType="end"/>
        </w:r>
      </w:hyperlink>
    </w:p>
    <w:p w:rsidR="008369C4" w:rsidRPr="00F931D3" w:rsidRDefault="00F931D3">
      <w:pPr>
        <w:pStyle w:val="TOC2"/>
        <w:rPr>
          <w:rFonts w:ascii="Calibri" w:eastAsia="MS Mincho" w:hAnsi="Calibri"/>
          <w:bCs w:val="0"/>
          <w:noProof/>
          <w:szCs w:val="22"/>
          <w:lang w:val="sv-SE" w:eastAsia="sv-SE"/>
        </w:rPr>
      </w:pPr>
      <w:hyperlink w:anchor="_Toc304463722" w:history="1">
        <w:r w:rsidR="008369C4" w:rsidRPr="00E710C1">
          <w:rPr>
            <w:rStyle w:val="Hyperlink"/>
            <w:noProof/>
            <w:lang w:eastAsia="sv-SE"/>
          </w:rPr>
          <w:t>4.2</w:t>
        </w:r>
        <w:r w:rsidR="008369C4" w:rsidRPr="00F931D3">
          <w:rPr>
            <w:rFonts w:ascii="Calibri" w:eastAsia="MS Mincho" w:hAnsi="Calibri"/>
            <w:bCs w:val="0"/>
            <w:noProof/>
            <w:szCs w:val="22"/>
            <w:lang w:val="sv-SE" w:eastAsia="sv-SE"/>
          </w:rPr>
          <w:tab/>
        </w:r>
        <w:r w:rsidR="008369C4" w:rsidRPr="00E710C1">
          <w:rPr>
            <w:rStyle w:val="Hyperlink"/>
            <w:noProof/>
            <w:lang w:eastAsia="sv-SE"/>
          </w:rPr>
          <w:t>Provision of Information Service</w:t>
        </w:r>
        <w:r w:rsidR="008369C4">
          <w:rPr>
            <w:noProof/>
            <w:webHidden/>
          </w:rPr>
          <w:tab/>
        </w:r>
        <w:r w:rsidR="008369C4">
          <w:rPr>
            <w:noProof/>
            <w:webHidden/>
          </w:rPr>
          <w:fldChar w:fldCharType="begin"/>
        </w:r>
        <w:r w:rsidR="008369C4">
          <w:rPr>
            <w:noProof/>
            <w:webHidden/>
          </w:rPr>
          <w:instrText xml:space="preserve"> PAGEREF _Toc304463722 \h </w:instrText>
        </w:r>
        <w:r w:rsidR="008369C4">
          <w:rPr>
            <w:noProof/>
            <w:webHidden/>
          </w:rPr>
        </w:r>
        <w:r w:rsidR="008369C4">
          <w:rPr>
            <w:noProof/>
            <w:webHidden/>
          </w:rPr>
          <w:fldChar w:fldCharType="separate"/>
        </w:r>
        <w:r w:rsidR="008369C4">
          <w:rPr>
            <w:noProof/>
            <w:webHidden/>
          </w:rPr>
          <w:t>12</w:t>
        </w:r>
        <w:r w:rsidR="008369C4">
          <w:rPr>
            <w:noProof/>
            <w:webHidden/>
          </w:rPr>
          <w:fldChar w:fldCharType="end"/>
        </w:r>
      </w:hyperlink>
    </w:p>
    <w:p w:rsidR="008369C4" w:rsidRPr="00F931D3" w:rsidRDefault="00F931D3">
      <w:pPr>
        <w:pStyle w:val="TOC2"/>
        <w:rPr>
          <w:rFonts w:ascii="Calibri" w:eastAsia="MS Mincho" w:hAnsi="Calibri"/>
          <w:bCs w:val="0"/>
          <w:noProof/>
          <w:szCs w:val="22"/>
          <w:lang w:val="sv-SE" w:eastAsia="sv-SE"/>
        </w:rPr>
      </w:pPr>
      <w:hyperlink w:anchor="_Toc304463723" w:history="1">
        <w:r w:rsidR="008369C4" w:rsidRPr="00E710C1">
          <w:rPr>
            <w:rStyle w:val="Hyperlink"/>
            <w:noProof/>
            <w:lang w:eastAsia="sv-SE"/>
          </w:rPr>
          <w:t>4.2.1</w:t>
        </w:r>
        <w:r w:rsidR="008369C4" w:rsidRPr="00F931D3">
          <w:rPr>
            <w:rFonts w:ascii="Calibri" w:eastAsia="MS Mincho" w:hAnsi="Calibri"/>
            <w:bCs w:val="0"/>
            <w:noProof/>
            <w:szCs w:val="22"/>
            <w:lang w:val="sv-SE" w:eastAsia="sv-SE"/>
          </w:rPr>
          <w:tab/>
        </w:r>
        <w:r w:rsidR="008369C4" w:rsidRPr="00E710C1">
          <w:rPr>
            <w:rStyle w:val="Hyperlink"/>
            <w:noProof/>
            <w:lang w:eastAsia="sv-SE"/>
          </w:rPr>
          <w:t>Who may provide Information Service</w:t>
        </w:r>
        <w:r w:rsidR="008369C4">
          <w:rPr>
            <w:noProof/>
            <w:webHidden/>
          </w:rPr>
          <w:tab/>
        </w:r>
        <w:r w:rsidR="008369C4">
          <w:rPr>
            <w:noProof/>
            <w:webHidden/>
          </w:rPr>
          <w:fldChar w:fldCharType="begin"/>
        </w:r>
        <w:r w:rsidR="008369C4">
          <w:rPr>
            <w:noProof/>
            <w:webHidden/>
          </w:rPr>
          <w:instrText xml:space="preserve"> PAGEREF _Toc304463723 \h </w:instrText>
        </w:r>
        <w:r w:rsidR="008369C4">
          <w:rPr>
            <w:noProof/>
            <w:webHidden/>
          </w:rPr>
        </w:r>
        <w:r w:rsidR="008369C4">
          <w:rPr>
            <w:noProof/>
            <w:webHidden/>
          </w:rPr>
          <w:fldChar w:fldCharType="separate"/>
        </w:r>
        <w:r w:rsidR="008369C4">
          <w:rPr>
            <w:noProof/>
            <w:webHidden/>
          </w:rPr>
          <w:t>12</w:t>
        </w:r>
        <w:r w:rsidR="008369C4">
          <w:rPr>
            <w:noProof/>
            <w:webHidden/>
          </w:rPr>
          <w:fldChar w:fldCharType="end"/>
        </w:r>
      </w:hyperlink>
    </w:p>
    <w:p w:rsidR="008369C4" w:rsidRPr="00F931D3" w:rsidRDefault="00F931D3">
      <w:pPr>
        <w:pStyle w:val="TOC2"/>
        <w:rPr>
          <w:rFonts w:ascii="Calibri" w:eastAsia="MS Mincho" w:hAnsi="Calibri"/>
          <w:bCs w:val="0"/>
          <w:noProof/>
          <w:szCs w:val="22"/>
          <w:lang w:val="sv-SE" w:eastAsia="sv-SE"/>
        </w:rPr>
      </w:pPr>
      <w:hyperlink w:anchor="_Toc304463724" w:history="1">
        <w:r w:rsidR="008369C4" w:rsidRPr="00E710C1">
          <w:rPr>
            <w:rStyle w:val="Hyperlink"/>
            <w:noProof/>
            <w:lang w:eastAsia="sv-SE"/>
          </w:rPr>
          <w:t>4.2.2</w:t>
        </w:r>
        <w:r w:rsidR="008369C4" w:rsidRPr="00F931D3">
          <w:rPr>
            <w:rFonts w:ascii="Calibri" w:eastAsia="MS Mincho" w:hAnsi="Calibri"/>
            <w:bCs w:val="0"/>
            <w:noProof/>
            <w:szCs w:val="22"/>
            <w:lang w:val="sv-SE" w:eastAsia="sv-SE"/>
          </w:rPr>
          <w:tab/>
        </w:r>
        <w:r w:rsidR="008369C4" w:rsidRPr="00E710C1">
          <w:rPr>
            <w:rStyle w:val="Hyperlink"/>
            <w:noProof/>
            <w:lang w:eastAsia="sv-SE"/>
          </w:rPr>
          <w:t>When Information Service may be provided</w:t>
        </w:r>
        <w:r w:rsidR="008369C4">
          <w:rPr>
            <w:noProof/>
            <w:webHidden/>
          </w:rPr>
          <w:tab/>
        </w:r>
        <w:r w:rsidR="008369C4">
          <w:rPr>
            <w:noProof/>
            <w:webHidden/>
          </w:rPr>
          <w:fldChar w:fldCharType="begin"/>
        </w:r>
        <w:r w:rsidR="008369C4">
          <w:rPr>
            <w:noProof/>
            <w:webHidden/>
          </w:rPr>
          <w:instrText xml:space="preserve"> PAGEREF _Toc304463724 \h </w:instrText>
        </w:r>
        <w:r w:rsidR="008369C4">
          <w:rPr>
            <w:noProof/>
            <w:webHidden/>
          </w:rPr>
        </w:r>
        <w:r w:rsidR="008369C4">
          <w:rPr>
            <w:noProof/>
            <w:webHidden/>
          </w:rPr>
          <w:fldChar w:fldCharType="separate"/>
        </w:r>
        <w:r w:rsidR="008369C4">
          <w:rPr>
            <w:noProof/>
            <w:webHidden/>
          </w:rPr>
          <w:t>12</w:t>
        </w:r>
        <w:r w:rsidR="008369C4">
          <w:rPr>
            <w:noProof/>
            <w:webHidden/>
          </w:rPr>
          <w:fldChar w:fldCharType="end"/>
        </w:r>
      </w:hyperlink>
    </w:p>
    <w:p w:rsidR="008369C4" w:rsidRPr="00F931D3" w:rsidRDefault="00F931D3">
      <w:pPr>
        <w:pStyle w:val="TOC2"/>
        <w:rPr>
          <w:rFonts w:ascii="Calibri" w:eastAsia="MS Mincho" w:hAnsi="Calibri"/>
          <w:bCs w:val="0"/>
          <w:noProof/>
          <w:szCs w:val="22"/>
          <w:lang w:val="sv-SE" w:eastAsia="sv-SE"/>
        </w:rPr>
      </w:pPr>
      <w:hyperlink w:anchor="_Toc304463725" w:history="1">
        <w:r w:rsidR="008369C4" w:rsidRPr="00E710C1">
          <w:rPr>
            <w:rStyle w:val="Hyperlink"/>
            <w:noProof/>
            <w:lang w:eastAsia="sv-SE"/>
          </w:rPr>
          <w:t>4.2.3</w:t>
        </w:r>
        <w:r w:rsidR="008369C4" w:rsidRPr="00F931D3">
          <w:rPr>
            <w:rFonts w:ascii="Calibri" w:eastAsia="MS Mincho" w:hAnsi="Calibri"/>
            <w:bCs w:val="0"/>
            <w:noProof/>
            <w:szCs w:val="22"/>
            <w:lang w:val="sv-SE" w:eastAsia="sv-SE"/>
          </w:rPr>
          <w:tab/>
        </w:r>
        <w:r w:rsidR="008369C4" w:rsidRPr="00E710C1">
          <w:rPr>
            <w:rStyle w:val="Hyperlink"/>
            <w:noProof/>
            <w:lang w:eastAsia="sv-SE"/>
          </w:rPr>
          <w:t>Types of information used within an Information Service</w:t>
        </w:r>
        <w:r w:rsidR="008369C4">
          <w:rPr>
            <w:noProof/>
            <w:webHidden/>
          </w:rPr>
          <w:tab/>
        </w:r>
        <w:r w:rsidR="008369C4">
          <w:rPr>
            <w:noProof/>
            <w:webHidden/>
          </w:rPr>
          <w:fldChar w:fldCharType="begin"/>
        </w:r>
        <w:r w:rsidR="008369C4">
          <w:rPr>
            <w:noProof/>
            <w:webHidden/>
          </w:rPr>
          <w:instrText xml:space="preserve"> PAGEREF _Toc304463725 \h </w:instrText>
        </w:r>
        <w:r w:rsidR="008369C4">
          <w:rPr>
            <w:noProof/>
            <w:webHidden/>
          </w:rPr>
        </w:r>
        <w:r w:rsidR="008369C4">
          <w:rPr>
            <w:noProof/>
            <w:webHidden/>
          </w:rPr>
          <w:fldChar w:fldCharType="separate"/>
        </w:r>
        <w:r w:rsidR="008369C4">
          <w:rPr>
            <w:noProof/>
            <w:webHidden/>
          </w:rPr>
          <w:t>12</w:t>
        </w:r>
        <w:r w:rsidR="008369C4">
          <w:rPr>
            <w:noProof/>
            <w:webHidden/>
          </w:rPr>
          <w:fldChar w:fldCharType="end"/>
        </w:r>
      </w:hyperlink>
    </w:p>
    <w:p w:rsidR="008369C4" w:rsidRPr="00F931D3" w:rsidRDefault="00F931D3">
      <w:pPr>
        <w:pStyle w:val="TOC2"/>
        <w:rPr>
          <w:rFonts w:ascii="Calibri" w:eastAsia="MS Mincho" w:hAnsi="Calibri"/>
          <w:bCs w:val="0"/>
          <w:noProof/>
          <w:szCs w:val="22"/>
          <w:lang w:val="sv-SE" w:eastAsia="sv-SE"/>
        </w:rPr>
      </w:pPr>
      <w:hyperlink w:anchor="_Toc304463726" w:history="1">
        <w:r w:rsidR="008369C4" w:rsidRPr="00E710C1">
          <w:rPr>
            <w:rStyle w:val="Hyperlink"/>
            <w:noProof/>
            <w:lang w:eastAsia="sv-SE"/>
          </w:rPr>
          <w:t>4.2.4</w:t>
        </w:r>
        <w:r w:rsidR="008369C4" w:rsidRPr="00F931D3">
          <w:rPr>
            <w:rFonts w:ascii="Calibri" w:eastAsia="MS Mincho" w:hAnsi="Calibri"/>
            <w:bCs w:val="0"/>
            <w:noProof/>
            <w:szCs w:val="22"/>
            <w:lang w:val="sv-SE" w:eastAsia="sv-SE"/>
          </w:rPr>
          <w:tab/>
        </w:r>
        <w:r w:rsidR="008369C4" w:rsidRPr="00E710C1">
          <w:rPr>
            <w:rStyle w:val="Hyperlink"/>
            <w:noProof/>
            <w:lang w:eastAsia="sv-SE"/>
          </w:rPr>
          <w:t>Where may Information Service be provided</w:t>
        </w:r>
        <w:r w:rsidR="008369C4">
          <w:rPr>
            <w:noProof/>
            <w:webHidden/>
          </w:rPr>
          <w:tab/>
        </w:r>
        <w:r w:rsidR="008369C4">
          <w:rPr>
            <w:noProof/>
            <w:webHidden/>
          </w:rPr>
          <w:fldChar w:fldCharType="begin"/>
        </w:r>
        <w:r w:rsidR="008369C4">
          <w:rPr>
            <w:noProof/>
            <w:webHidden/>
          </w:rPr>
          <w:instrText xml:space="preserve"> PAGEREF _Toc304463726 \h </w:instrText>
        </w:r>
        <w:r w:rsidR="008369C4">
          <w:rPr>
            <w:noProof/>
            <w:webHidden/>
          </w:rPr>
        </w:r>
        <w:r w:rsidR="008369C4">
          <w:rPr>
            <w:noProof/>
            <w:webHidden/>
          </w:rPr>
          <w:fldChar w:fldCharType="separate"/>
        </w:r>
        <w:r w:rsidR="008369C4">
          <w:rPr>
            <w:noProof/>
            <w:webHidden/>
          </w:rPr>
          <w:t>13</w:t>
        </w:r>
        <w:r w:rsidR="008369C4">
          <w:rPr>
            <w:noProof/>
            <w:webHidden/>
          </w:rPr>
          <w:fldChar w:fldCharType="end"/>
        </w:r>
      </w:hyperlink>
    </w:p>
    <w:p w:rsidR="008369C4" w:rsidRPr="00F931D3" w:rsidRDefault="00F931D3">
      <w:pPr>
        <w:pStyle w:val="TOC2"/>
        <w:rPr>
          <w:rFonts w:ascii="Calibri" w:eastAsia="MS Mincho" w:hAnsi="Calibri"/>
          <w:bCs w:val="0"/>
          <w:noProof/>
          <w:szCs w:val="22"/>
          <w:lang w:val="sv-SE" w:eastAsia="sv-SE"/>
        </w:rPr>
      </w:pPr>
      <w:hyperlink w:anchor="_Toc304463727" w:history="1">
        <w:r w:rsidR="008369C4" w:rsidRPr="00E710C1">
          <w:rPr>
            <w:rStyle w:val="Hyperlink"/>
            <w:noProof/>
            <w:lang w:eastAsia="sv-SE"/>
          </w:rPr>
          <w:t>4.2.5</w:t>
        </w:r>
        <w:r w:rsidR="008369C4" w:rsidRPr="00F931D3">
          <w:rPr>
            <w:rFonts w:ascii="Calibri" w:eastAsia="MS Mincho" w:hAnsi="Calibri"/>
            <w:bCs w:val="0"/>
            <w:noProof/>
            <w:szCs w:val="22"/>
            <w:lang w:val="sv-SE" w:eastAsia="sv-SE"/>
          </w:rPr>
          <w:tab/>
        </w:r>
        <w:r w:rsidR="008369C4" w:rsidRPr="00E710C1">
          <w:rPr>
            <w:rStyle w:val="Hyperlink"/>
            <w:noProof/>
            <w:lang w:eastAsia="sv-SE"/>
          </w:rPr>
          <w:t>Methods of providing Information Service</w:t>
        </w:r>
        <w:r w:rsidR="008369C4">
          <w:rPr>
            <w:noProof/>
            <w:webHidden/>
          </w:rPr>
          <w:tab/>
        </w:r>
        <w:r w:rsidR="008369C4">
          <w:rPr>
            <w:noProof/>
            <w:webHidden/>
          </w:rPr>
          <w:fldChar w:fldCharType="begin"/>
        </w:r>
        <w:r w:rsidR="008369C4">
          <w:rPr>
            <w:noProof/>
            <w:webHidden/>
          </w:rPr>
          <w:instrText xml:space="preserve"> PAGEREF _Toc304463727 \h </w:instrText>
        </w:r>
        <w:r w:rsidR="008369C4">
          <w:rPr>
            <w:noProof/>
            <w:webHidden/>
          </w:rPr>
        </w:r>
        <w:r w:rsidR="008369C4">
          <w:rPr>
            <w:noProof/>
            <w:webHidden/>
          </w:rPr>
          <w:fldChar w:fldCharType="separate"/>
        </w:r>
        <w:r w:rsidR="008369C4">
          <w:rPr>
            <w:noProof/>
            <w:webHidden/>
          </w:rPr>
          <w:t>13</w:t>
        </w:r>
        <w:r w:rsidR="008369C4">
          <w:rPr>
            <w:noProof/>
            <w:webHidden/>
          </w:rPr>
          <w:fldChar w:fldCharType="end"/>
        </w:r>
      </w:hyperlink>
    </w:p>
    <w:p w:rsidR="008369C4" w:rsidRPr="00F931D3" w:rsidRDefault="00F931D3">
      <w:pPr>
        <w:pStyle w:val="TOC2"/>
        <w:rPr>
          <w:rFonts w:ascii="Calibri" w:eastAsia="MS Mincho" w:hAnsi="Calibri"/>
          <w:bCs w:val="0"/>
          <w:noProof/>
          <w:szCs w:val="22"/>
          <w:lang w:val="sv-SE" w:eastAsia="sv-SE"/>
        </w:rPr>
      </w:pPr>
      <w:hyperlink w:anchor="_Toc304463728" w:history="1">
        <w:r w:rsidR="008369C4" w:rsidRPr="00E710C1">
          <w:rPr>
            <w:rStyle w:val="Hyperlink"/>
            <w:noProof/>
            <w:lang w:eastAsia="sv-SE"/>
          </w:rPr>
          <w:t>4.2.5.1</w:t>
        </w:r>
        <w:r w:rsidR="008369C4" w:rsidRPr="00F931D3">
          <w:rPr>
            <w:rFonts w:ascii="Calibri" w:eastAsia="MS Mincho" w:hAnsi="Calibri"/>
            <w:bCs w:val="0"/>
            <w:noProof/>
            <w:szCs w:val="22"/>
            <w:lang w:val="sv-SE" w:eastAsia="sv-SE"/>
          </w:rPr>
          <w:tab/>
        </w:r>
        <w:r w:rsidR="008369C4" w:rsidRPr="00E710C1">
          <w:rPr>
            <w:rStyle w:val="Hyperlink"/>
            <w:noProof/>
            <w:lang w:eastAsia="sv-SE"/>
          </w:rPr>
          <w:t>Message markers used within an Information Service</w:t>
        </w:r>
        <w:r w:rsidR="008369C4">
          <w:rPr>
            <w:noProof/>
            <w:webHidden/>
          </w:rPr>
          <w:tab/>
        </w:r>
        <w:r w:rsidR="008369C4">
          <w:rPr>
            <w:noProof/>
            <w:webHidden/>
          </w:rPr>
          <w:fldChar w:fldCharType="begin"/>
        </w:r>
        <w:r w:rsidR="008369C4">
          <w:rPr>
            <w:noProof/>
            <w:webHidden/>
          </w:rPr>
          <w:instrText xml:space="preserve"> PAGEREF _Toc304463728 \h </w:instrText>
        </w:r>
        <w:r w:rsidR="008369C4">
          <w:rPr>
            <w:noProof/>
            <w:webHidden/>
          </w:rPr>
        </w:r>
        <w:r w:rsidR="008369C4">
          <w:rPr>
            <w:noProof/>
            <w:webHidden/>
          </w:rPr>
          <w:fldChar w:fldCharType="separate"/>
        </w:r>
        <w:r w:rsidR="008369C4">
          <w:rPr>
            <w:noProof/>
            <w:webHidden/>
          </w:rPr>
          <w:t>13</w:t>
        </w:r>
        <w:r w:rsidR="008369C4">
          <w:rPr>
            <w:noProof/>
            <w:webHidden/>
          </w:rPr>
          <w:fldChar w:fldCharType="end"/>
        </w:r>
      </w:hyperlink>
    </w:p>
    <w:p w:rsidR="008369C4" w:rsidRPr="00F931D3" w:rsidRDefault="00F931D3">
      <w:pPr>
        <w:pStyle w:val="TOC1"/>
        <w:rPr>
          <w:rFonts w:ascii="Calibri" w:eastAsia="MS Mincho" w:hAnsi="Calibri" w:cs="Times New Roman"/>
          <w:b w:val="0"/>
          <w:bCs w:val="0"/>
          <w:caps w:val="0"/>
          <w:noProof/>
          <w:szCs w:val="22"/>
          <w:lang w:val="sv-SE" w:eastAsia="sv-SE"/>
        </w:rPr>
      </w:pPr>
      <w:hyperlink w:anchor="_Toc304463729" w:history="1">
        <w:r w:rsidR="008369C4" w:rsidRPr="00E710C1">
          <w:rPr>
            <w:rStyle w:val="Hyperlink"/>
            <w:noProof/>
          </w:rPr>
          <w:t>5</w:t>
        </w:r>
        <w:r w:rsidR="008369C4" w:rsidRPr="00F931D3">
          <w:rPr>
            <w:rFonts w:ascii="Calibri" w:eastAsia="MS Mincho" w:hAnsi="Calibri" w:cs="Times New Roman"/>
            <w:b w:val="0"/>
            <w:bCs w:val="0"/>
            <w:caps w:val="0"/>
            <w:noProof/>
            <w:szCs w:val="22"/>
            <w:lang w:val="sv-SE" w:eastAsia="sv-SE"/>
          </w:rPr>
          <w:tab/>
        </w:r>
        <w:r w:rsidR="008369C4" w:rsidRPr="00E710C1">
          <w:rPr>
            <w:rStyle w:val="Hyperlink"/>
            <w:noProof/>
          </w:rPr>
          <w:t>Description of Navigational assistance service (NaS)</w:t>
        </w:r>
        <w:r w:rsidR="008369C4">
          <w:rPr>
            <w:noProof/>
            <w:webHidden/>
          </w:rPr>
          <w:tab/>
        </w:r>
        <w:r w:rsidR="008369C4">
          <w:rPr>
            <w:noProof/>
            <w:webHidden/>
          </w:rPr>
          <w:fldChar w:fldCharType="begin"/>
        </w:r>
        <w:r w:rsidR="008369C4">
          <w:rPr>
            <w:noProof/>
            <w:webHidden/>
          </w:rPr>
          <w:instrText xml:space="preserve"> PAGEREF _Toc304463729 \h </w:instrText>
        </w:r>
        <w:r w:rsidR="008369C4">
          <w:rPr>
            <w:noProof/>
            <w:webHidden/>
          </w:rPr>
        </w:r>
        <w:r w:rsidR="008369C4">
          <w:rPr>
            <w:noProof/>
            <w:webHidden/>
          </w:rPr>
          <w:fldChar w:fldCharType="separate"/>
        </w:r>
        <w:r w:rsidR="008369C4">
          <w:rPr>
            <w:noProof/>
            <w:webHidden/>
          </w:rPr>
          <w:t>14</w:t>
        </w:r>
        <w:r w:rsidR="008369C4">
          <w:rPr>
            <w:noProof/>
            <w:webHidden/>
          </w:rPr>
          <w:fldChar w:fldCharType="end"/>
        </w:r>
      </w:hyperlink>
    </w:p>
    <w:p w:rsidR="008369C4" w:rsidRPr="00F931D3" w:rsidRDefault="00F931D3">
      <w:pPr>
        <w:pStyle w:val="TOC2"/>
        <w:rPr>
          <w:rFonts w:ascii="Calibri" w:eastAsia="MS Mincho" w:hAnsi="Calibri"/>
          <w:bCs w:val="0"/>
          <w:noProof/>
          <w:szCs w:val="22"/>
          <w:lang w:val="sv-SE" w:eastAsia="sv-SE"/>
        </w:rPr>
      </w:pPr>
      <w:hyperlink w:anchor="_Toc304463730" w:history="1">
        <w:r w:rsidR="008369C4" w:rsidRPr="00E710C1">
          <w:rPr>
            <w:rStyle w:val="Hyperlink"/>
            <w:noProof/>
            <w:lang w:eastAsia="sv-SE"/>
          </w:rPr>
          <w:t>5.1</w:t>
        </w:r>
        <w:r w:rsidR="008369C4" w:rsidRPr="00F931D3">
          <w:rPr>
            <w:rFonts w:ascii="Calibri" w:eastAsia="MS Mincho" w:hAnsi="Calibri"/>
            <w:bCs w:val="0"/>
            <w:noProof/>
            <w:szCs w:val="22"/>
            <w:lang w:val="sv-SE" w:eastAsia="sv-SE"/>
          </w:rPr>
          <w:tab/>
        </w:r>
        <w:r w:rsidR="008369C4" w:rsidRPr="00E710C1">
          <w:rPr>
            <w:rStyle w:val="Hyperlink"/>
            <w:noProof/>
            <w:lang w:eastAsia="sv-SE"/>
          </w:rPr>
          <w:t>General</w:t>
        </w:r>
        <w:r w:rsidR="008369C4">
          <w:rPr>
            <w:noProof/>
            <w:webHidden/>
          </w:rPr>
          <w:tab/>
        </w:r>
        <w:r w:rsidR="008369C4">
          <w:rPr>
            <w:noProof/>
            <w:webHidden/>
          </w:rPr>
          <w:fldChar w:fldCharType="begin"/>
        </w:r>
        <w:r w:rsidR="008369C4">
          <w:rPr>
            <w:noProof/>
            <w:webHidden/>
          </w:rPr>
          <w:instrText xml:space="preserve"> PAGEREF _Toc304463730 \h </w:instrText>
        </w:r>
        <w:r w:rsidR="008369C4">
          <w:rPr>
            <w:noProof/>
            <w:webHidden/>
          </w:rPr>
        </w:r>
        <w:r w:rsidR="008369C4">
          <w:rPr>
            <w:noProof/>
            <w:webHidden/>
          </w:rPr>
          <w:fldChar w:fldCharType="separate"/>
        </w:r>
        <w:r w:rsidR="008369C4">
          <w:rPr>
            <w:noProof/>
            <w:webHidden/>
          </w:rPr>
          <w:t>14</w:t>
        </w:r>
        <w:r w:rsidR="008369C4">
          <w:rPr>
            <w:noProof/>
            <w:webHidden/>
          </w:rPr>
          <w:fldChar w:fldCharType="end"/>
        </w:r>
      </w:hyperlink>
    </w:p>
    <w:p w:rsidR="008369C4" w:rsidRPr="00F931D3" w:rsidRDefault="00F931D3">
      <w:pPr>
        <w:pStyle w:val="TOC2"/>
        <w:rPr>
          <w:rFonts w:ascii="Calibri" w:eastAsia="MS Mincho" w:hAnsi="Calibri"/>
          <w:bCs w:val="0"/>
          <w:noProof/>
          <w:szCs w:val="22"/>
          <w:lang w:val="sv-SE" w:eastAsia="sv-SE"/>
        </w:rPr>
      </w:pPr>
      <w:hyperlink w:anchor="_Toc304463731" w:history="1">
        <w:r w:rsidR="008369C4" w:rsidRPr="00E710C1">
          <w:rPr>
            <w:rStyle w:val="Hyperlink"/>
            <w:noProof/>
            <w:lang w:eastAsia="sv-SE"/>
          </w:rPr>
          <w:t>5.2</w:t>
        </w:r>
        <w:r w:rsidR="008369C4" w:rsidRPr="00F931D3">
          <w:rPr>
            <w:rFonts w:ascii="Calibri" w:eastAsia="MS Mincho" w:hAnsi="Calibri"/>
            <w:bCs w:val="0"/>
            <w:noProof/>
            <w:szCs w:val="22"/>
            <w:lang w:val="sv-SE" w:eastAsia="sv-SE"/>
          </w:rPr>
          <w:tab/>
        </w:r>
        <w:r w:rsidR="008369C4" w:rsidRPr="00E710C1">
          <w:rPr>
            <w:rStyle w:val="Hyperlink"/>
            <w:noProof/>
            <w:lang w:eastAsia="sv-SE"/>
          </w:rPr>
          <w:t>Provision of Navigational Assistance Service</w:t>
        </w:r>
        <w:r w:rsidR="008369C4">
          <w:rPr>
            <w:noProof/>
            <w:webHidden/>
          </w:rPr>
          <w:tab/>
        </w:r>
        <w:r w:rsidR="008369C4">
          <w:rPr>
            <w:noProof/>
            <w:webHidden/>
          </w:rPr>
          <w:fldChar w:fldCharType="begin"/>
        </w:r>
        <w:r w:rsidR="008369C4">
          <w:rPr>
            <w:noProof/>
            <w:webHidden/>
          </w:rPr>
          <w:instrText xml:space="preserve"> PAGEREF _Toc304463731 \h </w:instrText>
        </w:r>
        <w:r w:rsidR="008369C4">
          <w:rPr>
            <w:noProof/>
            <w:webHidden/>
          </w:rPr>
        </w:r>
        <w:r w:rsidR="008369C4">
          <w:rPr>
            <w:noProof/>
            <w:webHidden/>
          </w:rPr>
          <w:fldChar w:fldCharType="separate"/>
        </w:r>
        <w:r w:rsidR="008369C4">
          <w:rPr>
            <w:noProof/>
            <w:webHidden/>
          </w:rPr>
          <w:t>14</w:t>
        </w:r>
        <w:r w:rsidR="008369C4">
          <w:rPr>
            <w:noProof/>
            <w:webHidden/>
          </w:rPr>
          <w:fldChar w:fldCharType="end"/>
        </w:r>
      </w:hyperlink>
    </w:p>
    <w:p w:rsidR="008369C4" w:rsidRPr="00F931D3" w:rsidRDefault="00F931D3">
      <w:pPr>
        <w:pStyle w:val="TOC1"/>
        <w:rPr>
          <w:rFonts w:ascii="Calibri" w:eastAsia="MS Mincho" w:hAnsi="Calibri" w:cs="Times New Roman"/>
          <w:b w:val="0"/>
          <w:bCs w:val="0"/>
          <w:caps w:val="0"/>
          <w:noProof/>
          <w:szCs w:val="22"/>
          <w:lang w:val="sv-SE" w:eastAsia="sv-SE"/>
        </w:rPr>
      </w:pPr>
      <w:hyperlink w:anchor="_Toc304463732" w:history="1">
        <w:r w:rsidR="008369C4" w:rsidRPr="00E710C1">
          <w:rPr>
            <w:rStyle w:val="Hyperlink"/>
            <w:rFonts w:ascii="Symbol" w:hAnsi="Symbol"/>
            <w:noProof/>
          </w:rPr>
          <w:t></w:t>
        </w:r>
        <w:r w:rsidR="008369C4" w:rsidRPr="00F931D3">
          <w:rPr>
            <w:rFonts w:ascii="Calibri" w:eastAsia="MS Mincho" w:hAnsi="Calibri" w:cs="Times New Roman"/>
            <w:b w:val="0"/>
            <w:bCs w:val="0"/>
            <w:caps w:val="0"/>
            <w:noProof/>
            <w:szCs w:val="22"/>
            <w:lang w:val="sv-SE" w:eastAsia="sv-SE"/>
          </w:rPr>
          <w:tab/>
        </w:r>
        <w:r w:rsidR="008369C4" w:rsidRPr="00E710C1">
          <w:rPr>
            <w:rStyle w:val="Hyperlink"/>
            <w:noProof/>
          </w:rPr>
          <w:t>Is provided to an individual vessel, at the request of the vessel or when deemed necessary by the VTS, to assist the decision making process on board the vessel concerned.  This service consists of navigational matters relating to a specific vessel and may include information, warning, advice and instruction subject to the authority of the VTS.</w:t>
        </w:r>
        <w:r w:rsidR="008369C4">
          <w:rPr>
            <w:noProof/>
            <w:webHidden/>
          </w:rPr>
          <w:tab/>
        </w:r>
        <w:r w:rsidR="008369C4">
          <w:rPr>
            <w:noProof/>
            <w:webHidden/>
          </w:rPr>
          <w:fldChar w:fldCharType="begin"/>
        </w:r>
        <w:r w:rsidR="008369C4">
          <w:rPr>
            <w:noProof/>
            <w:webHidden/>
          </w:rPr>
          <w:instrText xml:space="preserve"> PAGEREF _Toc304463732 \h </w:instrText>
        </w:r>
        <w:r w:rsidR="008369C4">
          <w:rPr>
            <w:noProof/>
            <w:webHidden/>
          </w:rPr>
        </w:r>
        <w:r w:rsidR="008369C4">
          <w:rPr>
            <w:noProof/>
            <w:webHidden/>
          </w:rPr>
          <w:fldChar w:fldCharType="separate"/>
        </w:r>
        <w:r w:rsidR="008369C4">
          <w:rPr>
            <w:noProof/>
            <w:webHidden/>
          </w:rPr>
          <w:t>14</w:t>
        </w:r>
        <w:r w:rsidR="008369C4">
          <w:rPr>
            <w:noProof/>
            <w:webHidden/>
          </w:rPr>
          <w:fldChar w:fldCharType="end"/>
        </w:r>
      </w:hyperlink>
    </w:p>
    <w:p w:rsidR="008369C4" w:rsidRPr="00F931D3" w:rsidRDefault="00F931D3">
      <w:pPr>
        <w:pStyle w:val="TOC1"/>
        <w:rPr>
          <w:rFonts w:ascii="Calibri" w:eastAsia="MS Mincho" w:hAnsi="Calibri" w:cs="Times New Roman"/>
          <w:b w:val="0"/>
          <w:bCs w:val="0"/>
          <w:caps w:val="0"/>
          <w:noProof/>
          <w:szCs w:val="22"/>
          <w:lang w:val="sv-SE" w:eastAsia="sv-SE"/>
        </w:rPr>
      </w:pPr>
      <w:hyperlink w:anchor="_Toc304463733" w:history="1">
        <w:r w:rsidR="008369C4" w:rsidRPr="00E710C1">
          <w:rPr>
            <w:rStyle w:val="Hyperlink"/>
            <w:rFonts w:ascii="Symbol" w:hAnsi="Symbol"/>
            <w:noProof/>
          </w:rPr>
          <w:t></w:t>
        </w:r>
        <w:r w:rsidR="008369C4" w:rsidRPr="00F931D3">
          <w:rPr>
            <w:rFonts w:ascii="Calibri" w:eastAsia="MS Mincho" w:hAnsi="Calibri" w:cs="Times New Roman"/>
            <w:b w:val="0"/>
            <w:bCs w:val="0"/>
            <w:caps w:val="0"/>
            <w:noProof/>
            <w:szCs w:val="22"/>
            <w:lang w:val="sv-SE" w:eastAsia="sv-SE"/>
          </w:rPr>
          <w:tab/>
        </w:r>
        <w:r w:rsidR="008369C4" w:rsidRPr="00E710C1">
          <w:rPr>
            <w:rStyle w:val="Hyperlink"/>
            <w:noProof/>
          </w:rPr>
          <w:t>Has a start and end time.</w:t>
        </w:r>
        <w:r w:rsidR="008369C4">
          <w:rPr>
            <w:noProof/>
            <w:webHidden/>
          </w:rPr>
          <w:tab/>
        </w:r>
        <w:r w:rsidR="008369C4">
          <w:rPr>
            <w:noProof/>
            <w:webHidden/>
          </w:rPr>
          <w:fldChar w:fldCharType="begin"/>
        </w:r>
        <w:r w:rsidR="008369C4">
          <w:rPr>
            <w:noProof/>
            <w:webHidden/>
          </w:rPr>
          <w:instrText xml:space="preserve"> PAGEREF _Toc304463733 \h </w:instrText>
        </w:r>
        <w:r w:rsidR="008369C4">
          <w:rPr>
            <w:noProof/>
            <w:webHidden/>
          </w:rPr>
        </w:r>
        <w:r w:rsidR="008369C4">
          <w:rPr>
            <w:noProof/>
            <w:webHidden/>
          </w:rPr>
          <w:fldChar w:fldCharType="separate"/>
        </w:r>
        <w:r w:rsidR="008369C4">
          <w:rPr>
            <w:noProof/>
            <w:webHidden/>
          </w:rPr>
          <w:t>14</w:t>
        </w:r>
        <w:r w:rsidR="008369C4">
          <w:rPr>
            <w:noProof/>
            <w:webHidden/>
          </w:rPr>
          <w:fldChar w:fldCharType="end"/>
        </w:r>
      </w:hyperlink>
    </w:p>
    <w:p w:rsidR="008369C4" w:rsidRPr="00F931D3" w:rsidRDefault="00F931D3">
      <w:pPr>
        <w:pStyle w:val="TOC2"/>
        <w:rPr>
          <w:rFonts w:ascii="Calibri" w:eastAsia="MS Mincho" w:hAnsi="Calibri"/>
          <w:bCs w:val="0"/>
          <w:noProof/>
          <w:szCs w:val="22"/>
          <w:lang w:val="sv-SE" w:eastAsia="sv-SE"/>
        </w:rPr>
      </w:pPr>
      <w:hyperlink w:anchor="_Toc304463734" w:history="1">
        <w:r w:rsidR="008369C4" w:rsidRPr="00E710C1">
          <w:rPr>
            <w:rStyle w:val="Hyperlink"/>
            <w:noProof/>
            <w:lang w:eastAsia="sv-SE"/>
          </w:rPr>
          <w:t>5.2.1</w:t>
        </w:r>
        <w:r w:rsidR="008369C4" w:rsidRPr="00F931D3">
          <w:rPr>
            <w:rFonts w:ascii="Calibri" w:eastAsia="MS Mincho" w:hAnsi="Calibri"/>
            <w:bCs w:val="0"/>
            <w:noProof/>
            <w:szCs w:val="22"/>
            <w:lang w:val="sv-SE" w:eastAsia="sv-SE"/>
          </w:rPr>
          <w:tab/>
        </w:r>
        <w:r w:rsidR="008369C4" w:rsidRPr="00E710C1">
          <w:rPr>
            <w:rStyle w:val="Hyperlink"/>
            <w:noProof/>
            <w:lang w:eastAsia="sv-SE"/>
          </w:rPr>
          <w:t>Who may provide Navigational Assistance Service</w:t>
        </w:r>
        <w:r w:rsidR="008369C4">
          <w:rPr>
            <w:noProof/>
            <w:webHidden/>
          </w:rPr>
          <w:tab/>
        </w:r>
        <w:r w:rsidR="008369C4">
          <w:rPr>
            <w:noProof/>
            <w:webHidden/>
          </w:rPr>
          <w:fldChar w:fldCharType="begin"/>
        </w:r>
        <w:r w:rsidR="008369C4">
          <w:rPr>
            <w:noProof/>
            <w:webHidden/>
          </w:rPr>
          <w:instrText xml:space="preserve"> PAGEREF _Toc304463734 \h </w:instrText>
        </w:r>
        <w:r w:rsidR="008369C4">
          <w:rPr>
            <w:noProof/>
            <w:webHidden/>
          </w:rPr>
        </w:r>
        <w:r w:rsidR="008369C4">
          <w:rPr>
            <w:noProof/>
            <w:webHidden/>
          </w:rPr>
          <w:fldChar w:fldCharType="separate"/>
        </w:r>
        <w:r w:rsidR="008369C4">
          <w:rPr>
            <w:noProof/>
            <w:webHidden/>
          </w:rPr>
          <w:t>14</w:t>
        </w:r>
        <w:r w:rsidR="008369C4">
          <w:rPr>
            <w:noProof/>
            <w:webHidden/>
          </w:rPr>
          <w:fldChar w:fldCharType="end"/>
        </w:r>
      </w:hyperlink>
    </w:p>
    <w:p w:rsidR="008369C4" w:rsidRPr="00F931D3" w:rsidRDefault="00F931D3">
      <w:pPr>
        <w:pStyle w:val="TOC2"/>
        <w:rPr>
          <w:rFonts w:ascii="Calibri" w:eastAsia="MS Mincho" w:hAnsi="Calibri"/>
          <w:bCs w:val="0"/>
          <w:noProof/>
          <w:szCs w:val="22"/>
          <w:lang w:val="sv-SE" w:eastAsia="sv-SE"/>
        </w:rPr>
      </w:pPr>
      <w:hyperlink w:anchor="_Toc304463735" w:history="1">
        <w:r w:rsidR="008369C4" w:rsidRPr="00E710C1">
          <w:rPr>
            <w:rStyle w:val="Hyperlink"/>
            <w:noProof/>
            <w:lang w:eastAsia="sv-SE"/>
          </w:rPr>
          <w:t>5.2.2</w:t>
        </w:r>
        <w:r w:rsidR="008369C4" w:rsidRPr="00F931D3">
          <w:rPr>
            <w:rFonts w:ascii="Calibri" w:eastAsia="MS Mincho" w:hAnsi="Calibri"/>
            <w:bCs w:val="0"/>
            <w:noProof/>
            <w:szCs w:val="22"/>
            <w:lang w:val="sv-SE" w:eastAsia="sv-SE"/>
          </w:rPr>
          <w:tab/>
        </w:r>
        <w:r w:rsidR="008369C4" w:rsidRPr="00E710C1">
          <w:rPr>
            <w:rStyle w:val="Hyperlink"/>
            <w:noProof/>
            <w:lang w:eastAsia="sv-SE"/>
          </w:rPr>
          <w:t>When Navigational Assistance Service may be provided</w:t>
        </w:r>
        <w:r w:rsidR="008369C4">
          <w:rPr>
            <w:noProof/>
            <w:webHidden/>
          </w:rPr>
          <w:tab/>
        </w:r>
        <w:r w:rsidR="008369C4">
          <w:rPr>
            <w:noProof/>
            <w:webHidden/>
          </w:rPr>
          <w:fldChar w:fldCharType="begin"/>
        </w:r>
        <w:r w:rsidR="008369C4">
          <w:rPr>
            <w:noProof/>
            <w:webHidden/>
          </w:rPr>
          <w:instrText xml:space="preserve"> PAGEREF _Toc304463735 \h </w:instrText>
        </w:r>
        <w:r w:rsidR="008369C4">
          <w:rPr>
            <w:noProof/>
            <w:webHidden/>
          </w:rPr>
        </w:r>
        <w:r w:rsidR="008369C4">
          <w:rPr>
            <w:noProof/>
            <w:webHidden/>
          </w:rPr>
          <w:fldChar w:fldCharType="separate"/>
        </w:r>
        <w:r w:rsidR="008369C4">
          <w:rPr>
            <w:noProof/>
            <w:webHidden/>
          </w:rPr>
          <w:t>14</w:t>
        </w:r>
        <w:r w:rsidR="008369C4">
          <w:rPr>
            <w:noProof/>
            <w:webHidden/>
          </w:rPr>
          <w:fldChar w:fldCharType="end"/>
        </w:r>
      </w:hyperlink>
    </w:p>
    <w:p w:rsidR="008369C4" w:rsidRPr="00F931D3" w:rsidRDefault="00F931D3">
      <w:pPr>
        <w:pStyle w:val="TOC2"/>
        <w:rPr>
          <w:rFonts w:ascii="Calibri" w:eastAsia="MS Mincho" w:hAnsi="Calibri"/>
          <w:bCs w:val="0"/>
          <w:noProof/>
          <w:szCs w:val="22"/>
          <w:lang w:val="sv-SE" w:eastAsia="sv-SE"/>
        </w:rPr>
      </w:pPr>
      <w:hyperlink w:anchor="_Toc304463738" w:history="1">
        <w:r w:rsidR="008369C4" w:rsidRPr="00E710C1">
          <w:rPr>
            <w:rStyle w:val="Hyperlink"/>
            <w:noProof/>
            <w:lang w:eastAsia="sv-SE"/>
          </w:rPr>
          <w:t>5.2.3</w:t>
        </w:r>
        <w:r w:rsidR="008369C4" w:rsidRPr="00F931D3">
          <w:rPr>
            <w:rFonts w:ascii="Calibri" w:eastAsia="MS Mincho" w:hAnsi="Calibri"/>
            <w:bCs w:val="0"/>
            <w:noProof/>
            <w:szCs w:val="22"/>
            <w:lang w:val="sv-SE" w:eastAsia="sv-SE"/>
          </w:rPr>
          <w:tab/>
        </w:r>
        <w:r w:rsidR="008369C4" w:rsidRPr="00E710C1">
          <w:rPr>
            <w:rStyle w:val="Hyperlink"/>
            <w:noProof/>
            <w:lang w:eastAsia="sv-SE"/>
          </w:rPr>
          <w:t>Types of information used within a Navigational Assistance Service</w:t>
        </w:r>
        <w:r w:rsidR="008369C4">
          <w:rPr>
            <w:noProof/>
            <w:webHidden/>
          </w:rPr>
          <w:tab/>
        </w:r>
        <w:r w:rsidR="008369C4">
          <w:rPr>
            <w:noProof/>
            <w:webHidden/>
          </w:rPr>
          <w:fldChar w:fldCharType="begin"/>
        </w:r>
        <w:r w:rsidR="008369C4">
          <w:rPr>
            <w:noProof/>
            <w:webHidden/>
          </w:rPr>
          <w:instrText xml:space="preserve"> PAGEREF _Toc304463738 \h </w:instrText>
        </w:r>
        <w:r w:rsidR="008369C4">
          <w:rPr>
            <w:noProof/>
            <w:webHidden/>
          </w:rPr>
        </w:r>
        <w:r w:rsidR="008369C4">
          <w:rPr>
            <w:noProof/>
            <w:webHidden/>
          </w:rPr>
          <w:fldChar w:fldCharType="separate"/>
        </w:r>
        <w:r w:rsidR="008369C4">
          <w:rPr>
            <w:noProof/>
            <w:webHidden/>
          </w:rPr>
          <w:t>15</w:t>
        </w:r>
        <w:r w:rsidR="008369C4">
          <w:rPr>
            <w:noProof/>
            <w:webHidden/>
          </w:rPr>
          <w:fldChar w:fldCharType="end"/>
        </w:r>
      </w:hyperlink>
    </w:p>
    <w:p w:rsidR="008369C4" w:rsidRPr="00F931D3" w:rsidRDefault="00F931D3">
      <w:pPr>
        <w:pStyle w:val="TOC2"/>
        <w:rPr>
          <w:rFonts w:ascii="Calibri" w:eastAsia="MS Mincho" w:hAnsi="Calibri"/>
          <w:bCs w:val="0"/>
          <w:noProof/>
          <w:szCs w:val="22"/>
          <w:lang w:val="sv-SE" w:eastAsia="sv-SE"/>
        </w:rPr>
      </w:pPr>
      <w:hyperlink w:anchor="_Toc304463739" w:history="1">
        <w:r w:rsidR="008369C4" w:rsidRPr="00E710C1">
          <w:rPr>
            <w:rStyle w:val="Hyperlink"/>
            <w:noProof/>
            <w:lang w:eastAsia="sv-SE"/>
          </w:rPr>
          <w:t>5.2.4</w:t>
        </w:r>
        <w:r w:rsidR="008369C4" w:rsidRPr="00F931D3">
          <w:rPr>
            <w:rFonts w:ascii="Calibri" w:eastAsia="MS Mincho" w:hAnsi="Calibri"/>
            <w:bCs w:val="0"/>
            <w:noProof/>
            <w:szCs w:val="22"/>
            <w:lang w:val="sv-SE" w:eastAsia="sv-SE"/>
          </w:rPr>
          <w:tab/>
        </w:r>
        <w:r w:rsidR="008369C4" w:rsidRPr="00E710C1">
          <w:rPr>
            <w:rStyle w:val="Hyperlink"/>
            <w:noProof/>
            <w:lang w:eastAsia="sv-SE"/>
          </w:rPr>
          <w:t>Where may Navigational Assistance Service be provided</w:t>
        </w:r>
        <w:r w:rsidR="008369C4">
          <w:rPr>
            <w:noProof/>
            <w:webHidden/>
          </w:rPr>
          <w:tab/>
        </w:r>
        <w:r w:rsidR="008369C4">
          <w:rPr>
            <w:noProof/>
            <w:webHidden/>
          </w:rPr>
          <w:fldChar w:fldCharType="begin"/>
        </w:r>
        <w:r w:rsidR="008369C4">
          <w:rPr>
            <w:noProof/>
            <w:webHidden/>
          </w:rPr>
          <w:instrText xml:space="preserve"> PAGEREF _Toc304463739 \h </w:instrText>
        </w:r>
        <w:r w:rsidR="008369C4">
          <w:rPr>
            <w:noProof/>
            <w:webHidden/>
          </w:rPr>
        </w:r>
        <w:r w:rsidR="008369C4">
          <w:rPr>
            <w:noProof/>
            <w:webHidden/>
          </w:rPr>
          <w:fldChar w:fldCharType="separate"/>
        </w:r>
        <w:r w:rsidR="008369C4">
          <w:rPr>
            <w:noProof/>
            <w:webHidden/>
          </w:rPr>
          <w:t>15</w:t>
        </w:r>
        <w:r w:rsidR="008369C4">
          <w:rPr>
            <w:noProof/>
            <w:webHidden/>
          </w:rPr>
          <w:fldChar w:fldCharType="end"/>
        </w:r>
      </w:hyperlink>
    </w:p>
    <w:p w:rsidR="008369C4" w:rsidRPr="00F931D3" w:rsidRDefault="00F931D3">
      <w:pPr>
        <w:pStyle w:val="TOC2"/>
        <w:rPr>
          <w:rFonts w:ascii="Calibri" w:eastAsia="MS Mincho" w:hAnsi="Calibri"/>
          <w:bCs w:val="0"/>
          <w:noProof/>
          <w:szCs w:val="22"/>
          <w:lang w:val="sv-SE" w:eastAsia="sv-SE"/>
        </w:rPr>
      </w:pPr>
      <w:hyperlink w:anchor="_Toc304463740" w:history="1">
        <w:r w:rsidR="008369C4" w:rsidRPr="00E710C1">
          <w:rPr>
            <w:rStyle w:val="Hyperlink"/>
            <w:noProof/>
            <w:lang w:eastAsia="sv-SE"/>
          </w:rPr>
          <w:t>5.2.5</w:t>
        </w:r>
        <w:r w:rsidR="008369C4" w:rsidRPr="00F931D3">
          <w:rPr>
            <w:rFonts w:ascii="Calibri" w:eastAsia="MS Mincho" w:hAnsi="Calibri"/>
            <w:bCs w:val="0"/>
            <w:noProof/>
            <w:szCs w:val="22"/>
            <w:lang w:val="sv-SE" w:eastAsia="sv-SE"/>
          </w:rPr>
          <w:tab/>
        </w:r>
        <w:r w:rsidR="008369C4" w:rsidRPr="00E710C1">
          <w:rPr>
            <w:rStyle w:val="Hyperlink"/>
            <w:noProof/>
            <w:lang w:eastAsia="sv-SE"/>
          </w:rPr>
          <w:t>Interaction between a VTS and a vessel</w:t>
        </w:r>
        <w:r w:rsidR="008369C4">
          <w:rPr>
            <w:noProof/>
            <w:webHidden/>
          </w:rPr>
          <w:tab/>
        </w:r>
        <w:r w:rsidR="008369C4">
          <w:rPr>
            <w:noProof/>
            <w:webHidden/>
          </w:rPr>
          <w:fldChar w:fldCharType="begin"/>
        </w:r>
        <w:r w:rsidR="008369C4">
          <w:rPr>
            <w:noProof/>
            <w:webHidden/>
          </w:rPr>
          <w:instrText xml:space="preserve"> PAGEREF _Toc304463740 \h </w:instrText>
        </w:r>
        <w:r w:rsidR="008369C4">
          <w:rPr>
            <w:noProof/>
            <w:webHidden/>
          </w:rPr>
        </w:r>
        <w:r w:rsidR="008369C4">
          <w:rPr>
            <w:noProof/>
            <w:webHidden/>
          </w:rPr>
          <w:fldChar w:fldCharType="separate"/>
        </w:r>
        <w:r w:rsidR="008369C4">
          <w:rPr>
            <w:noProof/>
            <w:webHidden/>
          </w:rPr>
          <w:t>16</w:t>
        </w:r>
        <w:r w:rsidR="008369C4">
          <w:rPr>
            <w:noProof/>
            <w:webHidden/>
          </w:rPr>
          <w:fldChar w:fldCharType="end"/>
        </w:r>
      </w:hyperlink>
    </w:p>
    <w:p w:rsidR="008369C4" w:rsidRPr="00F931D3" w:rsidRDefault="00F931D3">
      <w:pPr>
        <w:pStyle w:val="TOC3"/>
        <w:rPr>
          <w:rFonts w:ascii="Calibri" w:eastAsia="MS Mincho" w:hAnsi="Calibri"/>
          <w:noProof/>
          <w:sz w:val="22"/>
          <w:szCs w:val="22"/>
          <w:lang w:val="sv-SE" w:eastAsia="sv-SE"/>
        </w:rPr>
      </w:pPr>
      <w:hyperlink w:anchor="_Toc304463741" w:history="1">
        <w:r w:rsidR="008369C4" w:rsidRPr="00E710C1">
          <w:rPr>
            <w:rStyle w:val="Hyperlink"/>
            <w:noProof/>
          </w:rPr>
          <w:t>Master / Pilot / VTS Relationship</w:t>
        </w:r>
        <w:r w:rsidR="008369C4">
          <w:rPr>
            <w:noProof/>
            <w:webHidden/>
          </w:rPr>
          <w:tab/>
        </w:r>
        <w:r w:rsidR="008369C4">
          <w:rPr>
            <w:noProof/>
            <w:webHidden/>
          </w:rPr>
          <w:fldChar w:fldCharType="begin"/>
        </w:r>
        <w:r w:rsidR="008369C4">
          <w:rPr>
            <w:noProof/>
            <w:webHidden/>
          </w:rPr>
          <w:instrText xml:space="preserve"> PAGEREF _Toc304463741 \h </w:instrText>
        </w:r>
        <w:r w:rsidR="008369C4">
          <w:rPr>
            <w:noProof/>
            <w:webHidden/>
          </w:rPr>
        </w:r>
        <w:r w:rsidR="008369C4">
          <w:rPr>
            <w:noProof/>
            <w:webHidden/>
          </w:rPr>
          <w:fldChar w:fldCharType="separate"/>
        </w:r>
        <w:r w:rsidR="008369C4">
          <w:rPr>
            <w:noProof/>
            <w:webHidden/>
          </w:rPr>
          <w:t>16</w:t>
        </w:r>
        <w:r w:rsidR="008369C4">
          <w:rPr>
            <w:noProof/>
            <w:webHidden/>
          </w:rPr>
          <w:fldChar w:fldCharType="end"/>
        </w:r>
      </w:hyperlink>
    </w:p>
    <w:p w:rsidR="008369C4" w:rsidRPr="00F931D3" w:rsidRDefault="00F931D3">
      <w:pPr>
        <w:pStyle w:val="TOC2"/>
        <w:rPr>
          <w:rFonts w:ascii="Calibri" w:eastAsia="MS Mincho" w:hAnsi="Calibri"/>
          <w:bCs w:val="0"/>
          <w:noProof/>
          <w:szCs w:val="22"/>
          <w:lang w:val="sv-SE" w:eastAsia="sv-SE"/>
        </w:rPr>
      </w:pPr>
      <w:hyperlink w:anchor="_Toc304463742" w:history="1">
        <w:r w:rsidR="008369C4" w:rsidRPr="00E710C1">
          <w:rPr>
            <w:rStyle w:val="Hyperlink"/>
            <w:noProof/>
            <w:lang w:eastAsia="sv-SE"/>
          </w:rPr>
          <w:t>5.2.6</w:t>
        </w:r>
        <w:r w:rsidR="008369C4" w:rsidRPr="00F931D3">
          <w:rPr>
            <w:rFonts w:ascii="Calibri" w:eastAsia="MS Mincho" w:hAnsi="Calibri"/>
            <w:bCs w:val="0"/>
            <w:noProof/>
            <w:szCs w:val="22"/>
            <w:lang w:val="sv-SE" w:eastAsia="sv-SE"/>
          </w:rPr>
          <w:tab/>
        </w:r>
        <w:r w:rsidR="008369C4" w:rsidRPr="00E710C1">
          <w:rPr>
            <w:rStyle w:val="Hyperlink"/>
            <w:noProof/>
            <w:lang w:eastAsia="sv-SE"/>
          </w:rPr>
          <w:t>Methods of providing Navigational Assistance Service</w:t>
        </w:r>
        <w:r w:rsidR="008369C4">
          <w:rPr>
            <w:noProof/>
            <w:webHidden/>
          </w:rPr>
          <w:tab/>
        </w:r>
        <w:r w:rsidR="008369C4">
          <w:rPr>
            <w:noProof/>
            <w:webHidden/>
          </w:rPr>
          <w:fldChar w:fldCharType="begin"/>
        </w:r>
        <w:r w:rsidR="008369C4">
          <w:rPr>
            <w:noProof/>
            <w:webHidden/>
          </w:rPr>
          <w:instrText xml:space="preserve"> PAGEREF _Toc304463742 \h </w:instrText>
        </w:r>
        <w:r w:rsidR="008369C4">
          <w:rPr>
            <w:noProof/>
            <w:webHidden/>
          </w:rPr>
        </w:r>
        <w:r w:rsidR="008369C4">
          <w:rPr>
            <w:noProof/>
            <w:webHidden/>
          </w:rPr>
          <w:fldChar w:fldCharType="separate"/>
        </w:r>
        <w:r w:rsidR="008369C4">
          <w:rPr>
            <w:noProof/>
            <w:webHidden/>
          </w:rPr>
          <w:t>16</w:t>
        </w:r>
        <w:r w:rsidR="008369C4">
          <w:rPr>
            <w:noProof/>
            <w:webHidden/>
          </w:rPr>
          <w:fldChar w:fldCharType="end"/>
        </w:r>
      </w:hyperlink>
    </w:p>
    <w:p w:rsidR="008369C4" w:rsidRPr="00F931D3" w:rsidRDefault="00F931D3">
      <w:pPr>
        <w:pStyle w:val="TOC2"/>
        <w:rPr>
          <w:rFonts w:ascii="Calibri" w:eastAsia="MS Mincho" w:hAnsi="Calibri"/>
          <w:bCs w:val="0"/>
          <w:noProof/>
          <w:szCs w:val="22"/>
          <w:lang w:val="sv-SE" w:eastAsia="sv-SE"/>
        </w:rPr>
      </w:pPr>
      <w:hyperlink w:anchor="_Toc304463743" w:history="1">
        <w:r w:rsidR="008369C4" w:rsidRPr="00E710C1">
          <w:rPr>
            <w:rStyle w:val="Hyperlink"/>
            <w:noProof/>
            <w:lang w:eastAsia="sv-SE"/>
          </w:rPr>
          <w:t>5.2.5.1</w:t>
        </w:r>
        <w:r w:rsidR="008369C4" w:rsidRPr="00F931D3">
          <w:rPr>
            <w:rFonts w:ascii="Calibri" w:eastAsia="MS Mincho" w:hAnsi="Calibri"/>
            <w:bCs w:val="0"/>
            <w:noProof/>
            <w:szCs w:val="22"/>
            <w:lang w:val="sv-SE" w:eastAsia="sv-SE"/>
          </w:rPr>
          <w:tab/>
        </w:r>
        <w:r w:rsidR="008369C4" w:rsidRPr="00E710C1">
          <w:rPr>
            <w:rStyle w:val="Hyperlink"/>
            <w:noProof/>
            <w:lang w:eastAsia="sv-SE"/>
          </w:rPr>
          <w:t>Message markers used under a Navigational Assistance Service</w:t>
        </w:r>
        <w:r w:rsidR="008369C4">
          <w:rPr>
            <w:noProof/>
            <w:webHidden/>
          </w:rPr>
          <w:tab/>
        </w:r>
        <w:r w:rsidR="008369C4">
          <w:rPr>
            <w:noProof/>
            <w:webHidden/>
          </w:rPr>
          <w:fldChar w:fldCharType="begin"/>
        </w:r>
        <w:r w:rsidR="008369C4">
          <w:rPr>
            <w:noProof/>
            <w:webHidden/>
          </w:rPr>
          <w:instrText xml:space="preserve"> PAGEREF _Toc304463743 \h </w:instrText>
        </w:r>
        <w:r w:rsidR="008369C4">
          <w:rPr>
            <w:noProof/>
            <w:webHidden/>
          </w:rPr>
        </w:r>
        <w:r w:rsidR="008369C4">
          <w:rPr>
            <w:noProof/>
            <w:webHidden/>
          </w:rPr>
          <w:fldChar w:fldCharType="separate"/>
        </w:r>
        <w:r w:rsidR="008369C4">
          <w:rPr>
            <w:noProof/>
            <w:webHidden/>
          </w:rPr>
          <w:t>16</w:t>
        </w:r>
        <w:r w:rsidR="008369C4">
          <w:rPr>
            <w:noProof/>
            <w:webHidden/>
          </w:rPr>
          <w:fldChar w:fldCharType="end"/>
        </w:r>
      </w:hyperlink>
    </w:p>
    <w:p w:rsidR="008369C4" w:rsidRPr="00F931D3" w:rsidRDefault="00F931D3">
      <w:pPr>
        <w:pStyle w:val="TOC1"/>
        <w:rPr>
          <w:rFonts w:ascii="Calibri" w:eastAsia="MS Mincho" w:hAnsi="Calibri" w:cs="Times New Roman"/>
          <w:b w:val="0"/>
          <w:bCs w:val="0"/>
          <w:caps w:val="0"/>
          <w:noProof/>
          <w:szCs w:val="22"/>
          <w:lang w:val="sv-SE" w:eastAsia="sv-SE"/>
        </w:rPr>
      </w:pPr>
      <w:hyperlink w:anchor="_Toc304463744" w:history="1">
        <w:r w:rsidR="008369C4" w:rsidRPr="00E710C1">
          <w:rPr>
            <w:rStyle w:val="Hyperlink"/>
            <w:noProof/>
          </w:rPr>
          <w:t>6</w:t>
        </w:r>
        <w:r w:rsidR="008369C4" w:rsidRPr="00F931D3">
          <w:rPr>
            <w:rFonts w:ascii="Calibri" w:eastAsia="MS Mincho" w:hAnsi="Calibri" w:cs="Times New Roman"/>
            <w:b w:val="0"/>
            <w:bCs w:val="0"/>
            <w:caps w:val="0"/>
            <w:noProof/>
            <w:szCs w:val="22"/>
            <w:lang w:val="sv-SE" w:eastAsia="sv-SE"/>
          </w:rPr>
          <w:tab/>
        </w:r>
        <w:r w:rsidR="008369C4" w:rsidRPr="00E710C1">
          <w:rPr>
            <w:rStyle w:val="Hyperlink"/>
            <w:noProof/>
          </w:rPr>
          <w:t>Description of Traffic Organisation Service (TOS)</w:t>
        </w:r>
        <w:r w:rsidR="008369C4">
          <w:rPr>
            <w:noProof/>
            <w:webHidden/>
          </w:rPr>
          <w:tab/>
        </w:r>
        <w:r w:rsidR="008369C4">
          <w:rPr>
            <w:noProof/>
            <w:webHidden/>
          </w:rPr>
          <w:fldChar w:fldCharType="begin"/>
        </w:r>
        <w:r w:rsidR="008369C4">
          <w:rPr>
            <w:noProof/>
            <w:webHidden/>
          </w:rPr>
          <w:instrText xml:space="preserve"> PAGEREF _Toc304463744 \h </w:instrText>
        </w:r>
        <w:r w:rsidR="008369C4">
          <w:rPr>
            <w:noProof/>
            <w:webHidden/>
          </w:rPr>
        </w:r>
        <w:r w:rsidR="008369C4">
          <w:rPr>
            <w:noProof/>
            <w:webHidden/>
          </w:rPr>
          <w:fldChar w:fldCharType="separate"/>
        </w:r>
        <w:r w:rsidR="008369C4">
          <w:rPr>
            <w:noProof/>
            <w:webHidden/>
          </w:rPr>
          <w:t>17</w:t>
        </w:r>
        <w:r w:rsidR="008369C4">
          <w:rPr>
            <w:noProof/>
            <w:webHidden/>
          </w:rPr>
          <w:fldChar w:fldCharType="end"/>
        </w:r>
      </w:hyperlink>
    </w:p>
    <w:p w:rsidR="008369C4" w:rsidRPr="00F931D3" w:rsidRDefault="00F931D3">
      <w:pPr>
        <w:pStyle w:val="TOC2"/>
        <w:rPr>
          <w:rFonts w:ascii="Calibri" w:eastAsia="MS Mincho" w:hAnsi="Calibri"/>
          <w:bCs w:val="0"/>
          <w:noProof/>
          <w:szCs w:val="22"/>
          <w:lang w:val="sv-SE" w:eastAsia="sv-SE"/>
        </w:rPr>
      </w:pPr>
      <w:hyperlink w:anchor="_Toc304463745" w:history="1">
        <w:r w:rsidR="008369C4" w:rsidRPr="00E710C1">
          <w:rPr>
            <w:rStyle w:val="Hyperlink"/>
            <w:noProof/>
            <w:lang w:eastAsia="sv-SE"/>
          </w:rPr>
          <w:t>6.1</w:t>
        </w:r>
        <w:r w:rsidR="008369C4" w:rsidRPr="00F931D3">
          <w:rPr>
            <w:rFonts w:ascii="Calibri" w:eastAsia="MS Mincho" w:hAnsi="Calibri"/>
            <w:bCs w:val="0"/>
            <w:noProof/>
            <w:szCs w:val="22"/>
            <w:lang w:val="sv-SE" w:eastAsia="sv-SE"/>
          </w:rPr>
          <w:tab/>
        </w:r>
        <w:r w:rsidR="008369C4" w:rsidRPr="00E710C1">
          <w:rPr>
            <w:rStyle w:val="Hyperlink"/>
            <w:noProof/>
            <w:lang w:eastAsia="sv-SE"/>
          </w:rPr>
          <w:t>General</w:t>
        </w:r>
        <w:r w:rsidR="008369C4">
          <w:rPr>
            <w:noProof/>
            <w:webHidden/>
          </w:rPr>
          <w:tab/>
        </w:r>
        <w:r w:rsidR="008369C4">
          <w:rPr>
            <w:noProof/>
            <w:webHidden/>
          </w:rPr>
          <w:fldChar w:fldCharType="begin"/>
        </w:r>
        <w:r w:rsidR="008369C4">
          <w:rPr>
            <w:noProof/>
            <w:webHidden/>
          </w:rPr>
          <w:instrText xml:space="preserve"> PAGEREF _Toc304463745 \h </w:instrText>
        </w:r>
        <w:r w:rsidR="008369C4">
          <w:rPr>
            <w:noProof/>
            <w:webHidden/>
          </w:rPr>
        </w:r>
        <w:r w:rsidR="008369C4">
          <w:rPr>
            <w:noProof/>
            <w:webHidden/>
          </w:rPr>
          <w:fldChar w:fldCharType="separate"/>
        </w:r>
        <w:r w:rsidR="008369C4">
          <w:rPr>
            <w:noProof/>
            <w:webHidden/>
          </w:rPr>
          <w:t>17</w:t>
        </w:r>
        <w:r w:rsidR="008369C4">
          <w:rPr>
            <w:noProof/>
            <w:webHidden/>
          </w:rPr>
          <w:fldChar w:fldCharType="end"/>
        </w:r>
      </w:hyperlink>
    </w:p>
    <w:p w:rsidR="008369C4" w:rsidRPr="00F931D3" w:rsidRDefault="00F931D3">
      <w:pPr>
        <w:pStyle w:val="TOC2"/>
        <w:rPr>
          <w:rFonts w:ascii="Calibri" w:eastAsia="MS Mincho" w:hAnsi="Calibri"/>
          <w:bCs w:val="0"/>
          <w:noProof/>
          <w:szCs w:val="22"/>
          <w:lang w:val="sv-SE" w:eastAsia="sv-SE"/>
        </w:rPr>
      </w:pPr>
      <w:hyperlink w:anchor="_Toc304463746" w:history="1">
        <w:r w:rsidR="008369C4" w:rsidRPr="00E710C1">
          <w:rPr>
            <w:rStyle w:val="Hyperlink"/>
            <w:noProof/>
            <w:lang w:eastAsia="sv-SE"/>
          </w:rPr>
          <w:t>6.2</w:t>
        </w:r>
        <w:r w:rsidR="008369C4" w:rsidRPr="00F931D3">
          <w:rPr>
            <w:rFonts w:ascii="Calibri" w:eastAsia="MS Mincho" w:hAnsi="Calibri"/>
            <w:bCs w:val="0"/>
            <w:noProof/>
            <w:szCs w:val="22"/>
            <w:lang w:val="sv-SE" w:eastAsia="sv-SE"/>
          </w:rPr>
          <w:tab/>
        </w:r>
        <w:r w:rsidR="008369C4" w:rsidRPr="00E710C1">
          <w:rPr>
            <w:rStyle w:val="Hyperlink"/>
            <w:noProof/>
            <w:lang w:eastAsia="sv-SE"/>
          </w:rPr>
          <w:t>Provision of Traffic Organisation Service</w:t>
        </w:r>
        <w:r w:rsidR="008369C4">
          <w:rPr>
            <w:noProof/>
            <w:webHidden/>
          </w:rPr>
          <w:tab/>
        </w:r>
        <w:r w:rsidR="008369C4">
          <w:rPr>
            <w:noProof/>
            <w:webHidden/>
          </w:rPr>
          <w:fldChar w:fldCharType="begin"/>
        </w:r>
        <w:r w:rsidR="008369C4">
          <w:rPr>
            <w:noProof/>
            <w:webHidden/>
          </w:rPr>
          <w:instrText xml:space="preserve"> PAGEREF _Toc304463746 \h </w:instrText>
        </w:r>
        <w:r w:rsidR="008369C4">
          <w:rPr>
            <w:noProof/>
            <w:webHidden/>
          </w:rPr>
        </w:r>
        <w:r w:rsidR="008369C4">
          <w:rPr>
            <w:noProof/>
            <w:webHidden/>
          </w:rPr>
          <w:fldChar w:fldCharType="separate"/>
        </w:r>
        <w:r w:rsidR="008369C4">
          <w:rPr>
            <w:noProof/>
            <w:webHidden/>
          </w:rPr>
          <w:t>17</w:t>
        </w:r>
        <w:r w:rsidR="008369C4">
          <w:rPr>
            <w:noProof/>
            <w:webHidden/>
          </w:rPr>
          <w:fldChar w:fldCharType="end"/>
        </w:r>
      </w:hyperlink>
    </w:p>
    <w:p w:rsidR="008369C4" w:rsidRPr="00F931D3" w:rsidRDefault="00F931D3">
      <w:pPr>
        <w:pStyle w:val="TOC2"/>
        <w:rPr>
          <w:rFonts w:ascii="Calibri" w:eastAsia="MS Mincho" w:hAnsi="Calibri"/>
          <w:bCs w:val="0"/>
          <w:noProof/>
          <w:szCs w:val="22"/>
          <w:lang w:val="sv-SE" w:eastAsia="sv-SE"/>
        </w:rPr>
      </w:pPr>
      <w:hyperlink w:anchor="_Toc304463747" w:history="1">
        <w:r w:rsidR="008369C4" w:rsidRPr="00E710C1">
          <w:rPr>
            <w:rStyle w:val="Hyperlink"/>
            <w:noProof/>
            <w:lang w:eastAsia="sv-SE"/>
          </w:rPr>
          <w:t>6.2.1</w:t>
        </w:r>
        <w:r w:rsidR="008369C4" w:rsidRPr="00F931D3">
          <w:rPr>
            <w:rFonts w:ascii="Calibri" w:eastAsia="MS Mincho" w:hAnsi="Calibri"/>
            <w:bCs w:val="0"/>
            <w:noProof/>
            <w:szCs w:val="22"/>
            <w:lang w:val="sv-SE" w:eastAsia="sv-SE"/>
          </w:rPr>
          <w:tab/>
        </w:r>
        <w:r w:rsidR="008369C4" w:rsidRPr="00E710C1">
          <w:rPr>
            <w:rStyle w:val="Hyperlink"/>
            <w:noProof/>
          </w:rPr>
          <w:t>Who may provide Traffic Organisation Service</w:t>
        </w:r>
        <w:r w:rsidR="008369C4">
          <w:rPr>
            <w:noProof/>
            <w:webHidden/>
          </w:rPr>
          <w:tab/>
        </w:r>
        <w:r w:rsidR="008369C4">
          <w:rPr>
            <w:noProof/>
            <w:webHidden/>
          </w:rPr>
          <w:fldChar w:fldCharType="begin"/>
        </w:r>
        <w:r w:rsidR="008369C4">
          <w:rPr>
            <w:noProof/>
            <w:webHidden/>
          </w:rPr>
          <w:instrText xml:space="preserve"> PAGEREF _Toc304463747 \h </w:instrText>
        </w:r>
        <w:r w:rsidR="008369C4">
          <w:rPr>
            <w:noProof/>
            <w:webHidden/>
          </w:rPr>
        </w:r>
        <w:r w:rsidR="008369C4">
          <w:rPr>
            <w:noProof/>
            <w:webHidden/>
          </w:rPr>
          <w:fldChar w:fldCharType="separate"/>
        </w:r>
        <w:r w:rsidR="008369C4">
          <w:rPr>
            <w:noProof/>
            <w:webHidden/>
          </w:rPr>
          <w:t>17</w:t>
        </w:r>
        <w:r w:rsidR="008369C4">
          <w:rPr>
            <w:noProof/>
            <w:webHidden/>
          </w:rPr>
          <w:fldChar w:fldCharType="end"/>
        </w:r>
      </w:hyperlink>
    </w:p>
    <w:p w:rsidR="008369C4" w:rsidRPr="00F931D3" w:rsidRDefault="00F931D3">
      <w:pPr>
        <w:pStyle w:val="TOC2"/>
        <w:rPr>
          <w:rFonts w:ascii="Calibri" w:eastAsia="MS Mincho" w:hAnsi="Calibri"/>
          <w:bCs w:val="0"/>
          <w:noProof/>
          <w:szCs w:val="22"/>
          <w:lang w:val="sv-SE" w:eastAsia="sv-SE"/>
        </w:rPr>
      </w:pPr>
      <w:hyperlink w:anchor="_Toc304463748" w:history="1">
        <w:r w:rsidR="008369C4" w:rsidRPr="00E710C1">
          <w:rPr>
            <w:rStyle w:val="Hyperlink"/>
            <w:noProof/>
          </w:rPr>
          <w:t>6.2.2</w:t>
        </w:r>
        <w:r w:rsidR="008369C4" w:rsidRPr="00F931D3">
          <w:rPr>
            <w:rFonts w:ascii="Calibri" w:eastAsia="MS Mincho" w:hAnsi="Calibri"/>
            <w:bCs w:val="0"/>
            <w:noProof/>
            <w:szCs w:val="22"/>
            <w:lang w:val="sv-SE" w:eastAsia="sv-SE"/>
          </w:rPr>
          <w:tab/>
        </w:r>
        <w:r w:rsidR="008369C4" w:rsidRPr="00E710C1">
          <w:rPr>
            <w:rStyle w:val="Hyperlink"/>
            <w:noProof/>
          </w:rPr>
          <w:t>When Traffic Organisation Service may be provided</w:t>
        </w:r>
        <w:r w:rsidR="008369C4">
          <w:rPr>
            <w:noProof/>
            <w:webHidden/>
          </w:rPr>
          <w:tab/>
        </w:r>
        <w:r w:rsidR="008369C4">
          <w:rPr>
            <w:noProof/>
            <w:webHidden/>
          </w:rPr>
          <w:fldChar w:fldCharType="begin"/>
        </w:r>
        <w:r w:rsidR="008369C4">
          <w:rPr>
            <w:noProof/>
            <w:webHidden/>
          </w:rPr>
          <w:instrText xml:space="preserve"> PAGEREF _Toc304463748 \h </w:instrText>
        </w:r>
        <w:r w:rsidR="008369C4">
          <w:rPr>
            <w:noProof/>
            <w:webHidden/>
          </w:rPr>
        </w:r>
        <w:r w:rsidR="008369C4">
          <w:rPr>
            <w:noProof/>
            <w:webHidden/>
          </w:rPr>
          <w:fldChar w:fldCharType="separate"/>
        </w:r>
        <w:r w:rsidR="008369C4">
          <w:rPr>
            <w:noProof/>
            <w:webHidden/>
          </w:rPr>
          <w:t>17</w:t>
        </w:r>
        <w:r w:rsidR="008369C4">
          <w:rPr>
            <w:noProof/>
            <w:webHidden/>
          </w:rPr>
          <w:fldChar w:fldCharType="end"/>
        </w:r>
      </w:hyperlink>
    </w:p>
    <w:p w:rsidR="008369C4" w:rsidRPr="00F931D3" w:rsidRDefault="00F931D3">
      <w:pPr>
        <w:pStyle w:val="TOC2"/>
        <w:rPr>
          <w:rFonts w:ascii="Calibri" w:eastAsia="MS Mincho" w:hAnsi="Calibri"/>
          <w:bCs w:val="0"/>
          <w:noProof/>
          <w:szCs w:val="22"/>
          <w:lang w:val="sv-SE" w:eastAsia="sv-SE"/>
        </w:rPr>
      </w:pPr>
      <w:hyperlink w:anchor="_Toc304463749" w:history="1">
        <w:r w:rsidR="008369C4" w:rsidRPr="00E710C1">
          <w:rPr>
            <w:rStyle w:val="Hyperlink"/>
            <w:noProof/>
          </w:rPr>
          <w:t>6.2.3</w:t>
        </w:r>
        <w:r w:rsidR="008369C4" w:rsidRPr="00F931D3">
          <w:rPr>
            <w:rFonts w:ascii="Calibri" w:eastAsia="MS Mincho" w:hAnsi="Calibri"/>
            <w:bCs w:val="0"/>
            <w:noProof/>
            <w:szCs w:val="22"/>
            <w:lang w:val="sv-SE" w:eastAsia="sv-SE"/>
          </w:rPr>
          <w:tab/>
        </w:r>
        <w:r w:rsidR="008369C4" w:rsidRPr="00E710C1">
          <w:rPr>
            <w:rStyle w:val="Hyperlink"/>
            <w:noProof/>
          </w:rPr>
          <w:t>Types of information used within a Traffic Organisation Service</w:t>
        </w:r>
        <w:r w:rsidR="008369C4">
          <w:rPr>
            <w:noProof/>
            <w:webHidden/>
          </w:rPr>
          <w:tab/>
        </w:r>
        <w:r w:rsidR="008369C4">
          <w:rPr>
            <w:noProof/>
            <w:webHidden/>
          </w:rPr>
          <w:fldChar w:fldCharType="begin"/>
        </w:r>
        <w:r w:rsidR="008369C4">
          <w:rPr>
            <w:noProof/>
            <w:webHidden/>
          </w:rPr>
          <w:instrText xml:space="preserve"> PAGEREF _Toc304463749 \h </w:instrText>
        </w:r>
        <w:r w:rsidR="008369C4">
          <w:rPr>
            <w:noProof/>
            <w:webHidden/>
          </w:rPr>
        </w:r>
        <w:r w:rsidR="008369C4">
          <w:rPr>
            <w:noProof/>
            <w:webHidden/>
          </w:rPr>
          <w:fldChar w:fldCharType="separate"/>
        </w:r>
        <w:r w:rsidR="008369C4">
          <w:rPr>
            <w:noProof/>
            <w:webHidden/>
          </w:rPr>
          <w:t>17</w:t>
        </w:r>
        <w:r w:rsidR="008369C4">
          <w:rPr>
            <w:noProof/>
            <w:webHidden/>
          </w:rPr>
          <w:fldChar w:fldCharType="end"/>
        </w:r>
      </w:hyperlink>
    </w:p>
    <w:p w:rsidR="008369C4" w:rsidRPr="00F931D3" w:rsidRDefault="00F931D3">
      <w:pPr>
        <w:pStyle w:val="TOC2"/>
        <w:rPr>
          <w:rFonts w:ascii="Calibri" w:eastAsia="MS Mincho" w:hAnsi="Calibri"/>
          <w:bCs w:val="0"/>
          <w:noProof/>
          <w:szCs w:val="22"/>
          <w:lang w:val="sv-SE" w:eastAsia="sv-SE"/>
        </w:rPr>
      </w:pPr>
      <w:hyperlink w:anchor="_Toc304463750" w:history="1">
        <w:r w:rsidR="008369C4" w:rsidRPr="00E710C1">
          <w:rPr>
            <w:rStyle w:val="Hyperlink"/>
            <w:noProof/>
          </w:rPr>
          <w:t>6.2.4</w:t>
        </w:r>
        <w:r w:rsidR="008369C4" w:rsidRPr="00F931D3">
          <w:rPr>
            <w:rFonts w:ascii="Calibri" w:eastAsia="MS Mincho" w:hAnsi="Calibri"/>
            <w:bCs w:val="0"/>
            <w:noProof/>
            <w:szCs w:val="22"/>
            <w:lang w:val="sv-SE" w:eastAsia="sv-SE"/>
          </w:rPr>
          <w:tab/>
        </w:r>
        <w:r w:rsidR="008369C4" w:rsidRPr="00E710C1">
          <w:rPr>
            <w:rStyle w:val="Hyperlink"/>
            <w:noProof/>
          </w:rPr>
          <w:t>Where may Traffic Organisation Service be provided</w:t>
        </w:r>
        <w:r w:rsidR="008369C4">
          <w:rPr>
            <w:noProof/>
            <w:webHidden/>
          </w:rPr>
          <w:tab/>
        </w:r>
        <w:r w:rsidR="008369C4">
          <w:rPr>
            <w:noProof/>
            <w:webHidden/>
          </w:rPr>
          <w:fldChar w:fldCharType="begin"/>
        </w:r>
        <w:r w:rsidR="008369C4">
          <w:rPr>
            <w:noProof/>
            <w:webHidden/>
          </w:rPr>
          <w:instrText xml:space="preserve"> PAGEREF _Toc304463750 \h </w:instrText>
        </w:r>
        <w:r w:rsidR="008369C4">
          <w:rPr>
            <w:noProof/>
            <w:webHidden/>
          </w:rPr>
        </w:r>
        <w:r w:rsidR="008369C4">
          <w:rPr>
            <w:noProof/>
            <w:webHidden/>
          </w:rPr>
          <w:fldChar w:fldCharType="separate"/>
        </w:r>
        <w:r w:rsidR="008369C4">
          <w:rPr>
            <w:noProof/>
            <w:webHidden/>
          </w:rPr>
          <w:t>18</w:t>
        </w:r>
        <w:r w:rsidR="008369C4">
          <w:rPr>
            <w:noProof/>
            <w:webHidden/>
          </w:rPr>
          <w:fldChar w:fldCharType="end"/>
        </w:r>
      </w:hyperlink>
    </w:p>
    <w:p w:rsidR="008369C4" w:rsidRPr="00F931D3" w:rsidRDefault="00F931D3">
      <w:pPr>
        <w:pStyle w:val="TOC2"/>
        <w:rPr>
          <w:rFonts w:ascii="Calibri" w:eastAsia="MS Mincho" w:hAnsi="Calibri"/>
          <w:bCs w:val="0"/>
          <w:noProof/>
          <w:szCs w:val="22"/>
          <w:lang w:val="sv-SE" w:eastAsia="sv-SE"/>
        </w:rPr>
      </w:pPr>
      <w:hyperlink w:anchor="_Toc304463751" w:history="1">
        <w:r w:rsidR="008369C4" w:rsidRPr="00E710C1">
          <w:rPr>
            <w:rStyle w:val="Hyperlink"/>
            <w:noProof/>
          </w:rPr>
          <w:t>6.2.5</w:t>
        </w:r>
        <w:r w:rsidR="008369C4" w:rsidRPr="00F931D3">
          <w:rPr>
            <w:rFonts w:ascii="Calibri" w:eastAsia="MS Mincho" w:hAnsi="Calibri"/>
            <w:bCs w:val="0"/>
            <w:noProof/>
            <w:szCs w:val="22"/>
            <w:lang w:val="sv-SE" w:eastAsia="sv-SE"/>
          </w:rPr>
          <w:tab/>
        </w:r>
        <w:r w:rsidR="008369C4" w:rsidRPr="00E710C1">
          <w:rPr>
            <w:rStyle w:val="Hyperlink"/>
            <w:noProof/>
          </w:rPr>
          <w:t>Methods of providing Traffic Organisation Service</w:t>
        </w:r>
        <w:r w:rsidR="008369C4">
          <w:rPr>
            <w:noProof/>
            <w:webHidden/>
          </w:rPr>
          <w:tab/>
        </w:r>
        <w:r w:rsidR="008369C4">
          <w:rPr>
            <w:noProof/>
            <w:webHidden/>
          </w:rPr>
          <w:fldChar w:fldCharType="begin"/>
        </w:r>
        <w:r w:rsidR="008369C4">
          <w:rPr>
            <w:noProof/>
            <w:webHidden/>
          </w:rPr>
          <w:instrText xml:space="preserve"> PAGEREF _Toc304463751 \h </w:instrText>
        </w:r>
        <w:r w:rsidR="008369C4">
          <w:rPr>
            <w:noProof/>
            <w:webHidden/>
          </w:rPr>
        </w:r>
        <w:r w:rsidR="008369C4">
          <w:rPr>
            <w:noProof/>
            <w:webHidden/>
          </w:rPr>
          <w:fldChar w:fldCharType="separate"/>
        </w:r>
        <w:r w:rsidR="008369C4">
          <w:rPr>
            <w:noProof/>
            <w:webHidden/>
          </w:rPr>
          <w:t>18</w:t>
        </w:r>
        <w:r w:rsidR="008369C4">
          <w:rPr>
            <w:noProof/>
            <w:webHidden/>
          </w:rPr>
          <w:fldChar w:fldCharType="end"/>
        </w:r>
      </w:hyperlink>
    </w:p>
    <w:p w:rsidR="008369C4" w:rsidRPr="00F931D3" w:rsidRDefault="00F931D3">
      <w:pPr>
        <w:pStyle w:val="TOC2"/>
        <w:rPr>
          <w:rFonts w:ascii="Calibri" w:eastAsia="MS Mincho" w:hAnsi="Calibri"/>
          <w:bCs w:val="0"/>
          <w:noProof/>
          <w:szCs w:val="22"/>
          <w:lang w:val="sv-SE" w:eastAsia="sv-SE"/>
        </w:rPr>
      </w:pPr>
      <w:hyperlink w:anchor="_Toc304463752" w:history="1">
        <w:r w:rsidR="008369C4" w:rsidRPr="00E710C1">
          <w:rPr>
            <w:rStyle w:val="Hyperlink"/>
            <w:noProof/>
            <w:lang w:eastAsia="sv-SE"/>
          </w:rPr>
          <w:t>6.2.5.1</w:t>
        </w:r>
        <w:r w:rsidR="008369C4" w:rsidRPr="00F931D3">
          <w:rPr>
            <w:rFonts w:ascii="Calibri" w:eastAsia="MS Mincho" w:hAnsi="Calibri"/>
            <w:bCs w:val="0"/>
            <w:noProof/>
            <w:szCs w:val="22"/>
            <w:lang w:val="sv-SE" w:eastAsia="sv-SE"/>
          </w:rPr>
          <w:tab/>
        </w:r>
        <w:r w:rsidR="008369C4" w:rsidRPr="00E710C1">
          <w:rPr>
            <w:rStyle w:val="Hyperlink"/>
            <w:noProof/>
            <w:lang w:eastAsia="sv-SE"/>
          </w:rPr>
          <w:t>Message markers used within a Traffic Organisation Service</w:t>
        </w:r>
        <w:r w:rsidR="008369C4">
          <w:rPr>
            <w:noProof/>
            <w:webHidden/>
          </w:rPr>
          <w:tab/>
        </w:r>
        <w:r w:rsidR="008369C4">
          <w:rPr>
            <w:noProof/>
            <w:webHidden/>
          </w:rPr>
          <w:fldChar w:fldCharType="begin"/>
        </w:r>
        <w:r w:rsidR="008369C4">
          <w:rPr>
            <w:noProof/>
            <w:webHidden/>
          </w:rPr>
          <w:instrText xml:space="preserve"> PAGEREF _Toc304463752 \h </w:instrText>
        </w:r>
        <w:r w:rsidR="008369C4">
          <w:rPr>
            <w:noProof/>
            <w:webHidden/>
          </w:rPr>
        </w:r>
        <w:r w:rsidR="008369C4">
          <w:rPr>
            <w:noProof/>
            <w:webHidden/>
          </w:rPr>
          <w:fldChar w:fldCharType="separate"/>
        </w:r>
        <w:r w:rsidR="008369C4">
          <w:rPr>
            <w:noProof/>
            <w:webHidden/>
          </w:rPr>
          <w:t>19</w:t>
        </w:r>
        <w:r w:rsidR="008369C4">
          <w:rPr>
            <w:noProof/>
            <w:webHidden/>
          </w:rPr>
          <w:fldChar w:fldCharType="end"/>
        </w:r>
      </w:hyperlink>
    </w:p>
    <w:p w:rsidR="008369C4" w:rsidRPr="00F931D3" w:rsidRDefault="00F931D3">
      <w:pPr>
        <w:pStyle w:val="TOC1"/>
        <w:rPr>
          <w:rFonts w:ascii="Calibri" w:eastAsia="MS Mincho" w:hAnsi="Calibri" w:cs="Times New Roman"/>
          <w:b w:val="0"/>
          <w:bCs w:val="0"/>
          <w:caps w:val="0"/>
          <w:noProof/>
          <w:szCs w:val="22"/>
          <w:lang w:val="sv-SE" w:eastAsia="sv-SE"/>
        </w:rPr>
      </w:pPr>
      <w:hyperlink w:anchor="_Toc304463753" w:history="1">
        <w:r w:rsidR="008369C4" w:rsidRPr="00E710C1">
          <w:rPr>
            <w:rStyle w:val="Hyperlink"/>
            <w:noProof/>
          </w:rPr>
          <w:t>7</w:t>
        </w:r>
        <w:r w:rsidR="008369C4" w:rsidRPr="00F931D3">
          <w:rPr>
            <w:rFonts w:ascii="Calibri" w:eastAsia="MS Mincho" w:hAnsi="Calibri" w:cs="Times New Roman"/>
            <w:b w:val="0"/>
            <w:bCs w:val="0"/>
            <w:caps w:val="0"/>
            <w:noProof/>
            <w:szCs w:val="22"/>
            <w:lang w:val="sv-SE" w:eastAsia="sv-SE"/>
          </w:rPr>
          <w:tab/>
        </w:r>
        <w:r w:rsidR="008369C4" w:rsidRPr="00E710C1">
          <w:rPr>
            <w:rStyle w:val="Hyperlink"/>
            <w:noProof/>
          </w:rPr>
          <w:t>REFERENCES</w:t>
        </w:r>
        <w:r w:rsidR="008369C4">
          <w:rPr>
            <w:noProof/>
            <w:webHidden/>
          </w:rPr>
          <w:tab/>
        </w:r>
        <w:r w:rsidR="008369C4">
          <w:rPr>
            <w:noProof/>
            <w:webHidden/>
          </w:rPr>
          <w:fldChar w:fldCharType="begin"/>
        </w:r>
        <w:r w:rsidR="008369C4">
          <w:rPr>
            <w:noProof/>
            <w:webHidden/>
          </w:rPr>
          <w:instrText xml:space="preserve"> PAGEREF _Toc304463753 \h </w:instrText>
        </w:r>
        <w:r w:rsidR="008369C4">
          <w:rPr>
            <w:noProof/>
            <w:webHidden/>
          </w:rPr>
        </w:r>
        <w:r w:rsidR="008369C4">
          <w:rPr>
            <w:noProof/>
            <w:webHidden/>
          </w:rPr>
          <w:fldChar w:fldCharType="separate"/>
        </w:r>
        <w:r w:rsidR="008369C4">
          <w:rPr>
            <w:noProof/>
            <w:webHidden/>
          </w:rPr>
          <w:t>20</w:t>
        </w:r>
        <w:r w:rsidR="008369C4">
          <w:rPr>
            <w:noProof/>
            <w:webHidden/>
          </w:rPr>
          <w:fldChar w:fldCharType="end"/>
        </w:r>
      </w:hyperlink>
    </w:p>
    <w:p w:rsidR="008369C4" w:rsidRPr="00F931D3" w:rsidRDefault="00F931D3">
      <w:pPr>
        <w:pStyle w:val="TOC1"/>
        <w:tabs>
          <w:tab w:val="left" w:pos="1701"/>
        </w:tabs>
        <w:rPr>
          <w:rFonts w:ascii="Calibri" w:eastAsia="MS Mincho" w:hAnsi="Calibri" w:cs="Times New Roman"/>
          <w:b w:val="0"/>
          <w:bCs w:val="0"/>
          <w:caps w:val="0"/>
          <w:noProof/>
          <w:szCs w:val="22"/>
          <w:lang w:val="sv-SE" w:eastAsia="sv-SE"/>
        </w:rPr>
      </w:pPr>
      <w:hyperlink w:anchor="_Toc304463754" w:history="1">
        <w:r w:rsidR="008369C4" w:rsidRPr="00E710C1">
          <w:rPr>
            <w:rStyle w:val="Hyperlink"/>
            <w:noProof/>
          </w:rPr>
          <w:t>ANNEX 1</w:t>
        </w:r>
        <w:r w:rsidR="008369C4" w:rsidRPr="00F931D3">
          <w:rPr>
            <w:rFonts w:ascii="Calibri" w:eastAsia="MS Mincho" w:hAnsi="Calibri" w:cs="Times New Roman"/>
            <w:b w:val="0"/>
            <w:bCs w:val="0"/>
            <w:caps w:val="0"/>
            <w:noProof/>
            <w:szCs w:val="22"/>
            <w:lang w:val="sv-SE" w:eastAsia="sv-SE"/>
          </w:rPr>
          <w:tab/>
        </w:r>
        <w:r w:rsidR="008369C4" w:rsidRPr="00E710C1">
          <w:rPr>
            <w:rStyle w:val="Hyperlink"/>
            <w:noProof/>
          </w:rPr>
          <w:t>Examples on the use of message markers</w:t>
        </w:r>
        <w:r w:rsidR="008369C4">
          <w:rPr>
            <w:noProof/>
            <w:webHidden/>
          </w:rPr>
          <w:tab/>
        </w:r>
        <w:r w:rsidR="008369C4">
          <w:rPr>
            <w:noProof/>
            <w:webHidden/>
          </w:rPr>
          <w:fldChar w:fldCharType="begin"/>
        </w:r>
        <w:r w:rsidR="008369C4">
          <w:rPr>
            <w:noProof/>
            <w:webHidden/>
          </w:rPr>
          <w:instrText xml:space="preserve"> PAGEREF _Toc304463754 \h </w:instrText>
        </w:r>
        <w:r w:rsidR="008369C4">
          <w:rPr>
            <w:noProof/>
            <w:webHidden/>
          </w:rPr>
        </w:r>
        <w:r w:rsidR="008369C4">
          <w:rPr>
            <w:noProof/>
            <w:webHidden/>
          </w:rPr>
          <w:fldChar w:fldCharType="separate"/>
        </w:r>
        <w:r w:rsidR="008369C4">
          <w:rPr>
            <w:noProof/>
            <w:webHidden/>
          </w:rPr>
          <w:t>21</w:t>
        </w:r>
        <w:r w:rsidR="008369C4">
          <w:rPr>
            <w:noProof/>
            <w:webHidden/>
          </w:rPr>
          <w:fldChar w:fldCharType="end"/>
        </w:r>
      </w:hyperlink>
    </w:p>
    <w:p w:rsidR="008369C4" w:rsidRPr="00F931D3" w:rsidRDefault="00F931D3">
      <w:pPr>
        <w:pStyle w:val="TOC1"/>
        <w:tabs>
          <w:tab w:val="left" w:pos="1701"/>
        </w:tabs>
        <w:rPr>
          <w:rFonts w:ascii="Calibri" w:eastAsia="MS Mincho" w:hAnsi="Calibri" w:cs="Times New Roman"/>
          <w:b w:val="0"/>
          <w:bCs w:val="0"/>
          <w:caps w:val="0"/>
          <w:noProof/>
          <w:szCs w:val="22"/>
          <w:lang w:val="sv-SE" w:eastAsia="sv-SE"/>
        </w:rPr>
      </w:pPr>
      <w:hyperlink w:anchor="_Toc304463755" w:history="1">
        <w:r w:rsidR="008369C4" w:rsidRPr="00E710C1">
          <w:rPr>
            <w:rStyle w:val="Hyperlink"/>
            <w:noProof/>
          </w:rPr>
          <w:t>ANNEX 2</w:t>
        </w:r>
        <w:r w:rsidR="008369C4" w:rsidRPr="00F931D3">
          <w:rPr>
            <w:rFonts w:ascii="Calibri" w:eastAsia="MS Mincho" w:hAnsi="Calibri" w:cs="Times New Roman"/>
            <w:b w:val="0"/>
            <w:bCs w:val="0"/>
            <w:caps w:val="0"/>
            <w:noProof/>
            <w:szCs w:val="22"/>
            <w:lang w:val="sv-SE" w:eastAsia="sv-SE"/>
          </w:rPr>
          <w:tab/>
        </w:r>
        <w:r w:rsidR="008369C4" w:rsidRPr="00E710C1">
          <w:rPr>
            <w:rStyle w:val="Hyperlink"/>
            <w:noProof/>
          </w:rPr>
          <w:t>EXAMPLE of a VTS CHECKLIST FOR THE PROVISION OF NAVIGATIONAL ASSISTANCE service</w:t>
        </w:r>
        <w:r w:rsidR="008369C4" w:rsidRPr="00E710C1">
          <w:rPr>
            <w:rStyle w:val="Hyperlink"/>
            <w:noProof/>
            <w:vertAlign w:val="superscript"/>
          </w:rPr>
          <w:t>1</w:t>
        </w:r>
        <w:r w:rsidR="008369C4">
          <w:rPr>
            <w:noProof/>
            <w:webHidden/>
          </w:rPr>
          <w:tab/>
        </w:r>
        <w:r w:rsidR="008369C4">
          <w:rPr>
            <w:noProof/>
            <w:webHidden/>
          </w:rPr>
          <w:fldChar w:fldCharType="begin"/>
        </w:r>
        <w:r w:rsidR="008369C4">
          <w:rPr>
            <w:noProof/>
            <w:webHidden/>
          </w:rPr>
          <w:instrText xml:space="preserve"> PAGEREF _Toc304463755 \h </w:instrText>
        </w:r>
        <w:r w:rsidR="008369C4">
          <w:rPr>
            <w:noProof/>
            <w:webHidden/>
          </w:rPr>
        </w:r>
        <w:r w:rsidR="008369C4">
          <w:rPr>
            <w:noProof/>
            <w:webHidden/>
          </w:rPr>
          <w:fldChar w:fldCharType="separate"/>
        </w:r>
        <w:r w:rsidR="008369C4">
          <w:rPr>
            <w:noProof/>
            <w:webHidden/>
          </w:rPr>
          <w:t>29</w:t>
        </w:r>
        <w:r w:rsidR="008369C4">
          <w:rPr>
            <w:noProof/>
            <w:webHidden/>
          </w:rPr>
          <w:fldChar w:fldCharType="end"/>
        </w:r>
      </w:hyperlink>
    </w:p>
    <w:p w:rsidR="008D48B6" w:rsidRPr="00FB3C2B" w:rsidRDefault="00B06F79" w:rsidP="00380C7B">
      <w:pPr>
        <w:rPr>
          <w:lang w:val="sv-SE"/>
        </w:rPr>
      </w:pPr>
      <w:r>
        <w:rPr>
          <w:lang w:val="sv-SE"/>
        </w:rPr>
        <w:fldChar w:fldCharType="end"/>
      </w:r>
    </w:p>
    <w:p w:rsidR="008D48B6" w:rsidRDefault="008D48B6" w:rsidP="00986D5A">
      <w:pPr>
        <w:pStyle w:val="Title"/>
      </w:pPr>
      <w:bookmarkStart w:id="22" w:name="_Toc304463706"/>
      <w:r>
        <w:t>Index of Tables</w:t>
      </w:r>
      <w:bookmarkEnd w:id="22"/>
    </w:p>
    <w:p w:rsidR="008D48B6" w:rsidRDefault="00B06F79">
      <w:pPr>
        <w:pStyle w:val="TableofFigures"/>
        <w:rPr>
          <w:rFonts w:ascii="Calibri" w:hAnsi="Calibri"/>
          <w:noProof/>
          <w:szCs w:val="22"/>
          <w:lang w:val="sv-SE" w:eastAsia="sv-SE"/>
        </w:rPr>
      </w:pPr>
      <w:r>
        <w:rPr>
          <w:rFonts w:cs="Arial"/>
        </w:rPr>
        <w:fldChar w:fldCharType="begin"/>
      </w:r>
      <w:r w:rsidR="008D48B6">
        <w:rPr>
          <w:rFonts w:cs="Arial"/>
        </w:rPr>
        <w:instrText xml:space="preserve"> TOC \h \z \t "Table_#" \c </w:instrText>
      </w:r>
      <w:r>
        <w:rPr>
          <w:rFonts w:cs="Arial"/>
        </w:rPr>
        <w:fldChar w:fldCharType="separate"/>
      </w:r>
      <w:hyperlink w:anchor="_Toc272359280" w:history="1">
        <w:r w:rsidR="008D48B6" w:rsidRPr="001D709A">
          <w:rPr>
            <w:rStyle w:val="Hyperlink"/>
            <w:noProof/>
          </w:rPr>
          <w:t>Table 1</w:t>
        </w:r>
        <w:r w:rsidR="008D48B6">
          <w:rPr>
            <w:rFonts w:ascii="Calibri" w:hAnsi="Calibri"/>
            <w:noProof/>
            <w:szCs w:val="22"/>
            <w:lang w:val="sv-SE" w:eastAsia="sv-SE"/>
          </w:rPr>
          <w:tab/>
        </w:r>
        <w:r w:rsidR="008D48B6" w:rsidRPr="001D709A">
          <w:rPr>
            <w:rStyle w:val="Hyperlink"/>
            <w:noProof/>
          </w:rPr>
          <w:t xml:space="preserve">Message markers </w:t>
        </w:r>
        <w:r w:rsidR="008D48B6">
          <w:rPr>
            <w:noProof/>
            <w:webHidden/>
          </w:rPr>
          <w:tab/>
        </w:r>
        <w:r>
          <w:rPr>
            <w:noProof/>
            <w:webHidden/>
          </w:rPr>
          <w:fldChar w:fldCharType="begin"/>
        </w:r>
        <w:r w:rsidR="008D48B6">
          <w:rPr>
            <w:noProof/>
            <w:webHidden/>
          </w:rPr>
          <w:instrText xml:space="preserve"> PAGEREF _Toc272359280 \h </w:instrText>
        </w:r>
        <w:r>
          <w:rPr>
            <w:noProof/>
            <w:webHidden/>
          </w:rPr>
        </w:r>
        <w:r>
          <w:rPr>
            <w:noProof/>
            <w:webHidden/>
          </w:rPr>
          <w:fldChar w:fldCharType="separate"/>
        </w:r>
        <w:r w:rsidR="006063E5">
          <w:rPr>
            <w:noProof/>
            <w:webHidden/>
          </w:rPr>
          <w:t>9</w:t>
        </w:r>
        <w:r>
          <w:rPr>
            <w:noProof/>
            <w:webHidden/>
          </w:rPr>
          <w:fldChar w:fldCharType="end"/>
        </w:r>
      </w:hyperlink>
    </w:p>
    <w:p w:rsidR="008D48B6" w:rsidRDefault="00B06F79" w:rsidP="00380C7B">
      <w:pPr>
        <w:rPr>
          <w:rFonts w:cs="Arial"/>
        </w:rPr>
      </w:pPr>
      <w:r>
        <w:rPr>
          <w:rFonts w:cs="Arial"/>
        </w:rPr>
        <w:fldChar w:fldCharType="end"/>
      </w:r>
    </w:p>
    <w:p w:rsidR="008D48B6" w:rsidRDefault="008D48B6" w:rsidP="00986D5A">
      <w:pPr>
        <w:pStyle w:val="Title"/>
      </w:pPr>
      <w:bookmarkStart w:id="23" w:name="_Toc304463707"/>
      <w:r>
        <w:t>Index of Figures</w:t>
      </w:r>
      <w:bookmarkEnd w:id="23"/>
    </w:p>
    <w:p w:rsidR="008D48B6" w:rsidRDefault="00B06F79">
      <w:pPr>
        <w:pStyle w:val="TableofFigures"/>
        <w:rPr>
          <w:rFonts w:ascii="Calibri" w:hAnsi="Calibri"/>
          <w:noProof/>
          <w:szCs w:val="22"/>
          <w:lang w:eastAsia="en-GB"/>
        </w:rPr>
      </w:pPr>
      <w:r>
        <w:fldChar w:fldCharType="begin"/>
      </w:r>
      <w:r w:rsidR="008D48B6">
        <w:instrText xml:space="preserve"> TOC \h \z \t "Figure_#" \c </w:instrText>
      </w:r>
      <w:r>
        <w:fldChar w:fldCharType="separate"/>
      </w:r>
      <w:hyperlink w:anchor="_Toc216488874" w:history="1">
        <w:r w:rsidR="008D48B6" w:rsidRPr="00B00354">
          <w:rPr>
            <w:rStyle w:val="Hyperlink"/>
            <w:noProof/>
          </w:rPr>
          <w:t>Figure 1</w:t>
        </w:r>
        <w:r w:rsidR="008D48B6">
          <w:rPr>
            <w:rFonts w:ascii="Calibri" w:hAnsi="Calibri"/>
            <w:noProof/>
            <w:szCs w:val="22"/>
            <w:lang w:eastAsia="en-GB"/>
          </w:rPr>
          <w:tab/>
        </w:r>
        <w:r w:rsidR="008D48B6" w:rsidRPr="00B00354">
          <w:rPr>
            <w:rStyle w:val="Hyperlink"/>
            <w:noProof/>
          </w:rPr>
          <w:t>Title required</w:t>
        </w:r>
        <w:r w:rsidR="008D48B6">
          <w:rPr>
            <w:noProof/>
            <w:webHidden/>
          </w:rPr>
          <w:tab/>
        </w:r>
        <w:r>
          <w:rPr>
            <w:noProof/>
            <w:webHidden/>
          </w:rPr>
          <w:fldChar w:fldCharType="begin"/>
        </w:r>
        <w:r w:rsidR="008D48B6">
          <w:rPr>
            <w:noProof/>
            <w:webHidden/>
          </w:rPr>
          <w:instrText xml:space="preserve"> PAGEREF _Toc216488874 \h </w:instrText>
        </w:r>
        <w:r>
          <w:rPr>
            <w:noProof/>
            <w:webHidden/>
          </w:rPr>
        </w:r>
        <w:r>
          <w:rPr>
            <w:noProof/>
            <w:webHidden/>
          </w:rPr>
          <w:fldChar w:fldCharType="separate"/>
        </w:r>
        <w:r w:rsidR="006063E5">
          <w:rPr>
            <w:b/>
            <w:bCs/>
            <w:noProof/>
            <w:webHidden/>
            <w:lang w:val="sv-SE"/>
          </w:rPr>
          <w:t>Fel! Bokmärket är inte definierat.</w:t>
        </w:r>
        <w:r>
          <w:rPr>
            <w:noProof/>
            <w:webHidden/>
          </w:rPr>
          <w:fldChar w:fldCharType="end"/>
        </w:r>
      </w:hyperlink>
    </w:p>
    <w:p w:rsidR="008D48B6" w:rsidRPr="00371BEF" w:rsidRDefault="00B06F79" w:rsidP="00380C7B">
      <w:r>
        <w:fldChar w:fldCharType="end"/>
      </w:r>
    </w:p>
    <w:p w:rsidR="008D48B6" w:rsidRPr="005B0539" w:rsidRDefault="008D48B6" w:rsidP="0013380D">
      <w:pPr>
        <w:pStyle w:val="Heading1"/>
        <w:numPr>
          <w:ilvl w:val="0"/>
          <w:numId w:val="19"/>
        </w:numPr>
      </w:pPr>
      <w:r w:rsidRPr="00371BEF">
        <w:br w:type="page"/>
      </w:r>
      <w:bookmarkStart w:id="24" w:name="_Toc304463708"/>
      <w:r>
        <w:lastRenderedPageBreak/>
        <w:t>introduction</w:t>
      </w:r>
      <w:bookmarkEnd w:id="24"/>
    </w:p>
    <w:p w:rsidR="008D48B6" w:rsidRDefault="008D48B6" w:rsidP="001B7986">
      <w:pPr>
        <w:rPr>
          <w:lang w:eastAsia="de-DE"/>
        </w:rPr>
      </w:pPr>
      <w:r w:rsidRPr="001B7986">
        <w:rPr>
          <w:lang w:eastAsia="de-DE"/>
        </w:rPr>
        <w:t xml:space="preserve">The purpose of Vessel Traffic Services (VTS) is to improve the safety and efficiency of navigation, safety of life at sea and the protection of the marine environment and/or the adjacent shore area, worksites and offshore installations from possible adverse effects of maritime traffic. </w:t>
      </w:r>
    </w:p>
    <w:p w:rsidR="008D48B6" w:rsidRPr="001B7986" w:rsidRDefault="008D48B6" w:rsidP="001B7986">
      <w:pPr>
        <w:rPr>
          <w:lang w:eastAsia="de-DE"/>
        </w:rPr>
      </w:pPr>
    </w:p>
    <w:p w:rsidR="008D48B6" w:rsidRPr="001B7986" w:rsidRDefault="008D48B6" w:rsidP="00445B60">
      <w:pPr>
        <w:rPr>
          <w:lang w:eastAsia="de-DE"/>
        </w:rPr>
      </w:pPr>
      <w:r w:rsidRPr="001B7986">
        <w:rPr>
          <w:lang w:eastAsia="de-DE"/>
        </w:rPr>
        <w:t xml:space="preserve">Chapter V “Safety of Navigation” of the SOLAS 1974 Convention, Regulation V-12 “Vessel Traffic Services”, states, amongst other things, that: </w:t>
      </w:r>
    </w:p>
    <w:p w:rsidR="008D48B6" w:rsidRDefault="008D48B6" w:rsidP="001574DC">
      <w:pPr>
        <w:ind w:left="720"/>
        <w:rPr>
          <w:i/>
        </w:rPr>
      </w:pPr>
      <w:r w:rsidRPr="00785FAC">
        <w:rPr>
          <w:i/>
        </w:rPr>
        <w:t xml:space="preserve">“Vessel traffic services contribute to safety of life at sea, safety and efficiency of navigation and protection of the marine environment, adjacent shore areas, work sites and offshore installations from possible adverse effects of maritime traffic.” </w:t>
      </w:r>
    </w:p>
    <w:p w:rsidR="008D48B6" w:rsidRDefault="008D48B6" w:rsidP="001574DC">
      <w:pPr>
        <w:tabs>
          <w:tab w:val="num" w:pos="567"/>
        </w:tabs>
        <w:ind w:left="720"/>
        <w:rPr>
          <w:i/>
        </w:rPr>
      </w:pPr>
    </w:p>
    <w:p w:rsidR="008D48B6" w:rsidRPr="00785FAC" w:rsidRDefault="008D48B6" w:rsidP="001574DC">
      <w:pPr>
        <w:tabs>
          <w:tab w:val="num" w:pos="567"/>
        </w:tabs>
        <w:ind w:left="720"/>
        <w:rPr>
          <w:i/>
        </w:rPr>
      </w:pPr>
      <w:r w:rsidRPr="00785FAC">
        <w:rPr>
          <w:i/>
        </w:rPr>
        <w:t xml:space="preserve"> “Contracting Governments planning and implementing VTS shall, wherever possible, follow the guidelines developed by the Organization.” </w:t>
      </w:r>
    </w:p>
    <w:p w:rsidR="008D48B6" w:rsidRPr="001B7986" w:rsidRDefault="008D48B6" w:rsidP="00445B60">
      <w:pPr>
        <w:rPr>
          <w:lang w:eastAsia="de-DE"/>
        </w:rPr>
      </w:pPr>
    </w:p>
    <w:p w:rsidR="008D48B6" w:rsidRPr="001B7986" w:rsidRDefault="008D48B6" w:rsidP="00445B60">
      <w:pPr>
        <w:rPr>
          <w:lang w:eastAsia="de-DE"/>
        </w:rPr>
      </w:pPr>
      <w:r w:rsidRPr="001B7986">
        <w:rPr>
          <w:lang w:eastAsia="de-DE"/>
        </w:rPr>
        <w:t xml:space="preserve">IMO Resolution A.857(20) </w:t>
      </w:r>
      <w:r w:rsidRPr="001B7986">
        <w:rPr>
          <w:i/>
          <w:iCs/>
          <w:lang w:eastAsia="de-DE"/>
        </w:rPr>
        <w:t xml:space="preserve">Guidelines for Vessel Traffic Services </w:t>
      </w:r>
      <w:r w:rsidRPr="001B7986">
        <w:rPr>
          <w:lang w:eastAsia="de-DE"/>
        </w:rPr>
        <w:t xml:space="preserve">define a Vessel Traffic Service (VTS) as a: </w:t>
      </w:r>
    </w:p>
    <w:p w:rsidR="008D48B6" w:rsidRDefault="008D48B6" w:rsidP="00445B60">
      <w:pPr>
        <w:ind w:left="720"/>
        <w:rPr>
          <w:i/>
          <w:iCs/>
          <w:lang w:eastAsia="de-DE"/>
        </w:rPr>
      </w:pPr>
      <w:r w:rsidRPr="001B7986">
        <w:rPr>
          <w:lang w:eastAsia="de-DE"/>
        </w:rPr>
        <w:t>“S</w:t>
      </w:r>
      <w:r w:rsidRPr="001B7986">
        <w:rPr>
          <w:i/>
          <w:iCs/>
          <w:lang w:eastAsia="de-DE"/>
        </w:rPr>
        <w:t>ervice implemented by a Competent Authority, designed to improve the safety and efficiency of vessel traffic and to protect the environment</w:t>
      </w:r>
      <w:r w:rsidRPr="001B7986">
        <w:rPr>
          <w:lang w:eastAsia="de-DE"/>
        </w:rPr>
        <w:t xml:space="preserve">. </w:t>
      </w:r>
      <w:r w:rsidRPr="001B7986">
        <w:rPr>
          <w:i/>
          <w:iCs/>
          <w:lang w:eastAsia="de-DE"/>
        </w:rPr>
        <w:t xml:space="preserve">The service should have the capability to interact with the traffic and to respond to traffic situations developing in the VTS area.” </w:t>
      </w:r>
    </w:p>
    <w:p w:rsidR="008D48B6" w:rsidRPr="001B7986" w:rsidRDefault="008D48B6" w:rsidP="00445B60">
      <w:pPr>
        <w:ind w:left="720"/>
        <w:rPr>
          <w:lang w:eastAsia="de-DE"/>
        </w:rPr>
      </w:pPr>
    </w:p>
    <w:p w:rsidR="008D48B6" w:rsidRDefault="008D48B6" w:rsidP="00445B60">
      <w:pPr>
        <w:rPr>
          <w:lang w:eastAsia="de-DE"/>
        </w:rPr>
      </w:pPr>
      <w:r w:rsidRPr="001B7986">
        <w:rPr>
          <w:lang w:eastAsia="de-DE"/>
        </w:rPr>
        <w:t xml:space="preserve">In providing definitions and clarifications with regards to VTS services, IMO Resolution A.857(20) states that: </w:t>
      </w:r>
    </w:p>
    <w:p w:rsidR="008D48B6" w:rsidRDefault="008D48B6" w:rsidP="00445B60">
      <w:pPr>
        <w:rPr>
          <w:lang w:eastAsia="de-DE"/>
        </w:rPr>
      </w:pPr>
    </w:p>
    <w:p w:rsidR="008D48B6" w:rsidRDefault="008D48B6" w:rsidP="00445B60">
      <w:pPr>
        <w:ind w:left="720"/>
        <w:rPr>
          <w:lang w:eastAsia="de-DE"/>
        </w:rPr>
      </w:pPr>
      <w:r w:rsidRPr="001B7986">
        <w:rPr>
          <w:lang w:eastAsia="de-DE"/>
        </w:rPr>
        <w:t xml:space="preserve"> “</w:t>
      </w:r>
      <w:r w:rsidRPr="001B7986">
        <w:rPr>
          <w:i/>
          <w:iCs/>
          <w:lang w:eastAsia="de-DE"/>
        </w:rPr>
        <w:t xml:space="preserve">VTS should comprise at least an Information Service and may also include others, such as a Navigational Assistance Service or a </w:t>
      </w:r>
      <w:r w:rsidR="00F26B1C">
        <w:rPr>
          <w:i/>
          <w:iCs/>
          <w:lang w:eastAsia="de-DE"/>
        </w:rPr>
        <w:t>Traffic Organisation Service</w:t>
      </w:r>
      <w:r w:rsidRPr="001B7986">
        <w:rPr>
          <w:i/>
          <w:iCs/>
          <w:lang w:eastAsia="de-DE"/>
        </w:rPr>
        <w:t>, or both.</w:t>
      </w:r>
      <w:r w:rsidRPr="001B7986">
        <w:rPr>
          <w:lang w:eastAsia="de-DE"/>
        </w:rPr>
        <w:t>”</w:t>
      </w:r>
    </w:p>
    <w:p w:rsidR="008D48B6" w:rsidRDefault="008D48B6" w:rsidP="00445B60">
      <w:pPr>
        <w:rPr>
          <w:lang w:eastAsia="de-DE"/>
        </w:rPr>
      </w:pPr>
    </w:p>
    <w:p w:rsidR="008D48B6" w:rsidRDefault="008D48B6" w:rsidP="001B7986">
      <w:pPr>
        <w:rPr>
          <w:lang w:eastAsia="de-DE"/>
        </w:rPr>
      </w:pPr>
      <w:r w:rsidRPr="001B7986">
        <w:rPr>
          <w:lang w:eastAsia="de-DE"/>
        </w:rPr>
        <w:t xml:space="preserve">The principles of vessel traffic services are governed by a hierarchy of regulatory requirements and guidelines. Key requirements and guidelines include: </w:t>
      </w:r>
    </w:p>
    <w:p w:rsidR="008D48B6" w:rsidRPr="001B7986" w:rsidRDefault="008D48B6" w:rsidP="001B7986">
      <w:pPr>
        <w:rPr>
          <w:lang w:eastAsia="de-DE"/>
        </w:rPr>
      </w:pPr>
    </w:p>
    <w:p w:rsidR="008D48B6" w:rsidRPr="001B7986" w:rsidRDefault="008D48B6" w:rsidP="00A44757">
      <w:pPr>
        <w:pStyle w:val="List1"/>
      </w:pPr>
      <w:r w:rsidRPr="001B7986">
        <w:t>SOLAS Regulation V-12 “</w:t>
      </w:r>
      <w:r w:rsidRPr="00A44757">
        <w:t>Vessel Traffic Services</w:t>
      </w:r>
      <w:r w:rsidRPr="001B7986">
        <w:t xml:space="preserve">” </w:t>
      </w:r>
    </w:p>
    <w:p w:rsidR="008D48B6" w:rsidRPr="001B7986" w:rsidRDefault="008D48B6" w:rsidP="00A44757">
      <w:pPr>
        <w:pStyle w:val="List1"/>
      </w:pPr>
      <w:r w:rsidRPr="001B7986">
        <w:t xml:space="preserve">IMO Resolution A.857(20) </w:t>
      </w:r>
      <w:r w:rsidRPr="00A44757">
        <w:t xml:space="preserve">Guidelines for Vessel Traffic Services </w:t>
      </w:r>
    </w:p>
    <w:p w:rsidR="008D48B6" w:rsidRPr="00264724" w:rsidRDefault="008D48B6" w:rsidP="00A44757">
      <w:pPr>
        <w:pStyle w:val="List1"/>
        <w:rPr>
          <w:strike/>
        </w:rPr>
      </w:pPr>
      <w:r w:rsidRPr="00264724">
        <w:rPr>
          <w:strike/>
        </w:rPr>
        <w:t xml:space="preserve">IMO Resolution A.851(20) General Principles for Ship Reporting Systems and Ship Reporting Requirements </w:t>
      </w:r>
    </w:p>
    <w:p w:rsidR="008D48B6" w:rsidRPr="00264724" w:rsidRDefault="008D48B6" w:rsidP="00A44757">
      <w:pPr>
        <w:pStyle w:val="List1"/>
        <w:rPr>
          <w:strike/>
        </w:rPr>
      </w:pPr>
      <w:r w:rsidRPr="00264724">
        <w:rPr>
          <w:strike/>
        </w:rPr>
        <w:t xml:space="preserve">Resolution MSC.43(64) Guidelines and Criteria for Ship Reporting Systems </w:t>
      </w:r>
    </w:p>
    <w:p w:rsidR="008D48B6" w:rsidRPr="001B7986" w:rsidRDefault="008D48B6" w:rsidP="00A44757">
      <w:pPr>
        <w:pStyle w:val="List1"/>
      </w:pPr>
      <w:r w:rsidRPr="001B7986">
        <w:t xml:space="preserve">IMO Resolution A918(22) </w:t>
      </w:r>
      <w:r w:rsidRPr="00A44757">
        <w:t xml:space="preserve">IMO Standard Marine Communication Phrases </w:t>
      </w:r>
    </w:p>
    <w:p w:rsidR="008D48B6" w:rsidRPr="001B7986" w:rsidRDefault="008D48B6" w:rsidP="00A44757">
      <w:pPr>
        <w:pStyle w:val="List1"/>
      </w:pPr>
      <w:r w:rsidRPr="001B7986">
        <w:t xml:space="preserve">IALA </w:t>
      </w:r>
      <w:r w:rsidRPr="00A44757">
        <w:t xml:space="preserve">Vessel Traffic Services Manual (2008) </w:t>
      </w:r>
    </w:p>
    <w:p w:rsidR="008D48B6" w:rsidRDefault="008D48B6" w:rsidP="00B43874">
      <w:pPr>
        <w:rPr>
          <w:lang w:val="en-US"/>
        </w:rPr>
      </w:pPr>
    </w:p>
    <w:p w:rsidR="008D48B6" w:rsidRPr="00163F61" w:rsidRDefault="008D48B6" w:rsidP="00F40CDE">
      <w:pPr>
        <w:pStyle w:val="Default"/>
        <w:rPr>
          <w:sz w:val="22"/>
          <w:szCs w:val="22"/>
          <w:lang w:val="en-GB"/>
        </w:rPr>
      </w:pPr>
      <w:r w:rsidRPr="00163F61">
        <w:rPr>
          <w:sz w:val="22"/>
          <w:szCs w:val="22"/>
          <w:lang w:val="en-GB"/>
        </w:rPr>
        <w:t xml:space="preserve">Previous IALA Guideline 1068 on </w:t>
      </w:r>
      <w:r w:rsidRPr="00163F61">
        <w:rPr>
          <w:bCs/>
          <w:i/>
          <w:sz w:val="22"/>
          <w:szCs w:val="22"/>
          <w:lang w:val="en-GB"/>
        </w:rPr>
        <w:t>Provision of a Navigational Assistance Service by Vessel Traffic Service</w:t>
      </w:r>
      <w:r w:rsidRPr="00163F61">
        <w:rPr>
          <w:sz w:val="22"/>
          <w:szCs w:val="22"/>
          <w:lang w:val="en-GB"/>
        </w:rPr>
        <w:t xml:space="preserve"> ha</w:t>
      </w:r>
      <w:r>
        <w:rPr>
          <w:sz w:val="22"/>
          <w:szCs w:val="22"/>
          <w:lang w:val="en-GB"/>
        </w:rPr>
        <w:t>s</w:t>
      </w:r>
      <w:r w:rsidRPr="00163F61">
        <w:rPr>
          <w:sz w:val="22"/>
          <w:szCs w:val="22"/>
          <w:lang w:val="en-GB"/>
        </w:rPr>
        <w:t xml:space="preserve"> been superseded by this </w:t>
      </w:r>
      <w:r>
        <w:rPr>
          <w:sz w:val="22"/>
          <w:szCs w:val="22"/>
          <w:lang w:val="en-GB"/>
        </w:rPr>
        <w:t>guideline.</w:t>
      </w:r>
      <w:r w:rsidRPr="00163F61">
        <w:rPr>
          <w:sz w:val="22"/>
          <w:szCs w:val="22"/>
          <w:lang w:val="en-GB"/>
        </w:rPr>
        <w:t xml:space="preserve"> </w:t>
      </w:r>
    </w:p>
    <w:p w:rsidR="008D48B6" w:rsidRPr="00B43874" w:rsidRDefault="008D48B6" w:rsidP="00F40CDE">
      <w:pPr>
        <w:rPr>
          <w:lang w:val="en-US"/>
        </w:rPr>
      </w:pPr>
    </w:p>
    <w:p w:rsidR="008D48B6" w:rsidRPr="00371BEF" w:rsidRDefault="008D48B6" w:rsidP="00E37F22">
      <w:pPr>
        <w:pStyle w:val="Heading2"/>
        <w:numPr>
          <w:ilvl w:val="1"/>
          <w:numId w:val="17"/>
        </w:numPr>
        <w:rPr>
          <w:lang w:eastAsia="sv-SE"/>
        </w:rPr>
      </w:pPr>
      <w:bookmarkStart w:id="25" w:name="_Toc304463709"/>
      <w:r>
        <w:rPr>
          <w:lang w:eastAsia="sv-SE"/>
        </w:rPr>
        <w:t>Objective</w:t>
      </w:r>
      <w:bookmarkEnd w:id="25"/>
    </w:p>
    <w:p w:rsidR="008D48B6" w:rsidRDefault="008D48B6" w:rsidP="00371BEF">
      <w:pPr>
        <w:pStyle w:val="BodyText"/>
        <w:rPr>
          <w:lang w:eastAsia="de-DE"/>
        </w:rPr>
      </w:pPr>
      <w:r>
        <w:rPr>
          <w:lang w:eastAsia="de-DE"/>
        </w:rPr>
        <w:t xml:space="preserve">The aim of this document is to provide guidance on the delivery of the different types of services </w:t>
      </w:r>
      <w:ins w:id="26" w:author="mosu01" w:date="2011-03-09T23:53:00Z">
        <w:r>
          <w:rPr>
            <w:lang w:eastAsia="de-DE"/>
          </w:rPr>
          <w:t xml:space="preserve">given by a VTS </w:t>
        </w:r>
      </w:ins>
      <w:r>
        <w:rPr>
          <w:lang w:eastAsia="de-DE"/>
        </w:rPr>
        <w:t xml:space="preserve">such as Information Service, Navigational Assistance Service and </w:t>
      </w:r>
      <w:r w:rsidR="00F26B1C">
        <w:rPr>
          <w:lang w:eastAsia="de-DE"/>
        </w:rPr>
        <w:t>Traffic Organisation Service</w:t>
      </w:r>
      <w:ins w:id="27" w:author="mosu01" w:date="2011-03-09T23:54:00Z">
        <w:r>
          <w:rPr>
            <w:lang w:eastAsia="de-DE"/>
          </w:rPr>
          <w:t>.</w:t>
        </w:r>
      </w:ins>
      <w:del w:id="28" w:author="mosu01" w:date="2011-03-09T23:54:00Z">
        <w:r w:rsidDel="00853C9F">
          <w:rPr>
            <w:lang w:eastAsia="de-DE"/>
          </w:rPr>
          <w:delText xml:space="preserve"> </w:delText>
        </w:r>
        <w:r w:rsidDel="001574DC">
          <w:rPr>
            <w:lang w:eastAsia="de-DE"/>
          </w:rPr>
          <w:delText xml:space="preserve">by a VTS </w:delText>
        </w:r>
      </w:del>
      <w:ins w:id="29" w:author="mosu01" w:date="2011-03-09T23:54:00Z">
        <w:r>
          <w:rPr>
            <w:lang w:eastAsia="de-DE"/>
          </w:rPr>
          <w:t xml:space="preserve"> The guidelines also aim </w:t>
        </w:r>
      </w:ins>
      <w:r>
        <w:rPr>
          <w:lang w:eastAsia="de-DE"/>
        </w:rPr>
        <w:t>[</w:t>
      </w:r>
      <w:r w:rsidRPr="00976F9D">
        <w:rPr>
          <w:highlight w:val="cyan"/>
          <w:lang w:eastAsia="de-DE"/>
        </w:rPr>
        <w:t xml:space="preserve">to ensure </w:t>
      </w:r>
      <w:ins w:id="30" w:author="mosu01" w:date="2011-03-09T23:54:00Z">
        <w:r>
          <w:rPr>
            <w:highlight w:val="cyan"/>
            <w:lang w:eastAsia="de-DE"/>
          </w:rPr>
          <w:t xml:space="preserve">consistency in the </w:t>
        </w:r>
      </w:ins>
      <w:del w:id="31" w:author="mosu01" w:date="2011-03-09T23:55:00Z">
        <w:r w:rsidRPr="00976F9D" w:rsidDel="00853C9F">
          <w:rPr>
            <w:highlight w:val="cyan"/>
            <w:lang w:eastAsia="de-DE"/>
          </w:rPr>
          <w:delText xml:space="preserve">that </w:delText>
        </w:r>
      </w:del>
      <w:ins w:id="32" w:author="mosu01" w:date="2011-03-09T23:55:00Z">
        <w:r>
          <w:rPr>
            <w:highlight w:val="cyan"/>
            <w:lang w:eastAsia="de-DE"/>
          </w:rPr>
          <w:t xml:space="preserve">provision of </w:t>
        </w:r>
      </w:ins>
      <w:r w:rsidRPr="00976F9D">
        <w:rPr>
          <w:highlight w:val="cyan"/>
          <w:lang w:eastAsia="de-DE"/>
        </w:rPr>
        <w:t xml:space="preserve">the service </w:t>
      </w:r>
      <w:del w:id="33" w:author="mosu01" w:date="2011-03-09T23:55:00Z">
        <w:r w:rsidRPr="00976F9D" w:rsidDel="00853C9F">
          <w:rPr>
            <w:highlight w:val="cyan"/>
            <w:lang w:eastAsia="de-DE"/>
          </w:rPr>
          <w:delText xml:space="preserve">provided is consistent </w:delText>
        </w:r>
      </w:del>
      <w:r w:rsidRPr="00976F9D">
        <w:rPr>
          <w:highlight w:val="cyan"/>
          <w:lang w:eastAsia="de-DE"/>
        </w:rPr>
        <w:t>worldwide</w:t>
      </w:r>
      <w:ins w:id="34" w:author="mosu01" w:date="2011-03-09T23:55:00Z">
        <w:r>
          <w:rPr>
            <w:lang w:eastAsia="de-DE"/>
          </w:rPr>
          <w:t xml:space="preserve"> in order to </w:t>
        </w:r>
        <w:r w:rsidRPr="001B7986">
          <w:rPr>
            <w:lang w:eastAsia="de-DE"/>
          </w:rPr>
          <w:t>avoid confusion for the mariner trading between various jurisdictions about the delivery of VTS services</w:t>
        </w:r>
      </w:ins>
      <w:r>
        <w:rPr>
          <w:lang w:eastAsia="de-DE"/>
        </w:rPr>
        <w:t xml:space="preserve">]. </w:t>
      </w:r>
    </w:p>
    <w:p w:rsidR="008D48B6" w:rsidDel="00853C9F" w:rsidRDefault="008D48B6" w:rsidP="00CB59B3">
      <w:pPr>
        <w:rPr>
          <w:del w:id="35" w:author="mosu01" w:date="2011-03-09T23:57:00Z"/>
          <w:lang w:eastAsia="de-DE"/>
        </w:rPr>
      </w:pPr>
      <w:del w:id="36" w:author="mosu01" w:date="2011-03-09T23:57:00Z">
        <w:r w:rsidRPr="001B7986" w:rsidDel="00853C9F">
          <w:rPr>
            <w:lang w:eastAsia="de-DE"/>
          </w:rPr>
          <w:delText xml:space="preserve">Implicit in the statement that contracting governments, wherever possible, shall follow the VTS guidelines developed by the Organisation, is the need to ensure consistency in the approach taken to the delivery of VTS and to avoid confusion for the mariner trading between various jurisdictions about the delivery of VTS services. </w:delText>
        </w:r>
      </w:del>
    </w:p>
    <w:p w:rsidR="008D48B6" w:rsidRDefault="008D48B6" w:rsidP="00371BEF">
      <w:pPr>
        <w:pStyle w:val="BodyText"/>
        <w:rPr>
          <w:lang w:eastAsia="de-DE"/>
        </w:rPr>
      </w:pPr>
    </w:p>
    <w:p w:rsidR="008D48B6" w:rsidRPr="00371BEF" w:rsidRDefault="008D48B6" w:rsidP="0095501F">
      <w:pPr>
        <w:pStyle w:val="Heading1"/>
        <w:numPr>
          <w:ilvl w:val="0"/>
          <w:numId w:val="19"/>
        </w:numPr>
      </w:pPr>
      <w:bookmarkStart w:id="37" w:name="_Toc304463710"/>
      <w:r>
        <w:lastRenderedPageBreak/>
        <w:t>Acronyms and Definitions</w:t>
      </w:r>
      <w:bookmarkEnd w:id="37"/>
    </w:p>
    <w:p w:rsidR="008D48B6" w:rsidRPr="001477C1" w:rsidRDefault="008D48B6" w:rsidP="00FB3C2B">
      <w:pPr>
        <w:pStyle w:val="BodyText"/>
      </w:pPr>
      <w:r w:rsidRPr="001477C1">
        <w:t xml:space="preserve">To assist in the use of these </w:t>
      </w:r>
      <w:del w:id="38" w:author="mosu01" w:date="2011-09-22T00:02:00Z">
        <w:r w:rsidRPr="001477C1" w:rsidDel="0013380D">
          <w:delText>G</w:delText>
        </w:r>
      </w:del>
      <w:ins w:id="39" w:author="mosu01" w:date="2011-09-22T00:02:00Z">
        <w:r w:rsidR="0013380D">
          <w:t>g</w:t>
        </w:r>
      </w:ins>
      <w:r w:rsidRPr="001477C1">
        <w:t xml:space="preserve">uidelines, the following </w:t>
      </w:r>
      <w:r>
        <w:t xml:space="preserve">acronyms and definitions </w:t>
      </w:r>
      <w:ins w:id="40" w:author="mosu01" w:date="2011-03-09T23:57:00Z">
        <w:r>
          <w:t xml:space="preserve">mainly </w:t>
        </w:r>
      </w:ins>
      <w:r w:rsidRPr="00774E1F">
        <w:rPr>
          <w:highlight w:val="yellow"/>
        </w:rPr>
        <w:t>based on IMO resolutions</w:t>
      </w:r>
      <w:r>
        <w:t xml:space="preserve"> have been used:</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
        <w:gridCol w:w="1620"/>
        <w:gridCol w:w="6254"/>
      </w:tblGrid>
      <w:tr w:rsidR="008D48B6" w:rsidRPr="003946EE">
        <w:tc>
          <w:tcPr>
            <w:tcW w:w="8234" w:type="dxa"/>
            <w:gridSpan w:val="3"/>
          </w:tcPr>
          <w:p w:rsidR="008D48B6" w:rsidRDefault="008D48B6" w:rsidP="0095501F">
            <w:pPr>
              <w:spacing w:before="120" w:after="120"/>
              <w:rPr>
                <w:b/>
                <w:i/>
              </w:rPr>
            </w:pPr>
            <w:r>
              <w:rPr>
                <w:b/>
                <w:i/>
                <w:szCs w:val="22"/>
              </w:rPr>
              <w:t>Acronyms</w:t>
            </w:r>
          </w:p>
        </w:tc>
      </w:tr>
      <w:tr w:rsidR="008D48B6" w:rsidRPr="003946EE">
        <w:tc>
          <w:tcPr>
            <w:tcW w:w="1980" w:type="dxa"/>
            <w:gridSpan w:val="2"/>
          </w:tcPr>
          <w:p w:rsidR="008D48B6" w:rsidRPr="0036734B" w:rsidRDefault="008D48B6" w:rsidP="0095501F">
            <w:pPr>
              <w:spacing w:before="40"/>
              <w:rPr>
                <w:i/>
              </w:rPr>
            </w:pPr>
            <w:r>
              <w:rPr>
                <w:i/>
                <w:szCs w:val="22"/>
              </w:rPr>
              <w:t>COG</w:t>
            </w:r>
          </w:p>
        </w:tc>
        <w:tc>
          <w:tcPr>
            <w:tcW w:w="6254" w:type="dxa"/>
          </w:tcPr>
          <w:p w:rsidR="008D48B6" w:rsidRPr="0036734B" w:rsidRDefault="008D48B6" w:rsidP="0095501F">
            <w:pPr>
              <w:spacing w:before="40"/>
            </w:pPr>
            <w:r w:rsidRPr="0036734B">
              <w:rPr>
                <w:szCs w:val="22"/>
              </w:rPr>
              <w:t>Course over Ground</w:t>
            </w:r>
          </w:p>
        </w:tc>
      </w:tr>
      <w:tr w:rsidR="008D48B6" w:rsidRPr="003946EE">
        <w:tc>
          <w:tcPr>
            <w:tcW w:w="1980" w:type="dxa"/>
            <w:gridSpan w:val="2"/>
          </w:tcPr>
          <w:p w:rsidR="008D48B6" w:rsidRPr="003946EE" w:rsidRDefault="008D48B6" w:rsidP="0095501F">
            <w:pPr>
              <w:spacing w:before="40"/>
              <w:rPr>
                <w:i/>
              </w:rPr>
            </w:pPr>
            <w:r w:rsidRPr="0036734B">
              <w:rPr>
                <w:i/>
                <w:szCs w:val="22"/>
              </w:rPr>
              <w:t xml:space="preserve">IALA </w:t>
            </w:r>
          </w:p>
        </w:tc>
        <w:tc>
          <w:tcPr>
            <w:tcW w:w="6254" w:type="dxa"/>
          </w:tcPr>
          <w:p w:rsidR="008D48B6" w:rsidRPr="0036734B" w:rsidRDefault="008D48B6" w:rsidP="0095501F">
            <w:pPr>
              <w:spacing w:before="40"/>
            </w:pPr>
            <w:r w:rsidRPr="0036734B">
              <w:rPr>
                <w:szCs w:val="22"/>
              </w:rPr>
              <w:t>International Association for Marine Aids to Navigation and Lighthouse Authorities</w:t>
            </w:r>
          </w:p>
        </w:tc>
      </w:tr>
      <w:tr w:rsidR="008D48B6" w:rsidRPr="003946EE">
        <w:tc>
          <w:tcPr>
            <w:tcW w:w="1980" w:type="dxa"/>
            <w:gridSpan w:val="2"/>
          </w:tcPr>
          <w:p w:rsidR="008D48B6" w:rsidRPr="0036734B" w:rsidRDefault="008D48B6" w:rsidP="0095501F">
            <w:pPr>
              <w:spacing w:before="40"/>
              <w:rPr>
                <w:i/>
              </w:rPr>
            </w:pPr>
            <w:r>
              <w:rPr>
                <w:i/>
                <w:szCs w:val="22"/>
              </w:rPr>
              <w:t>IMO</w:t>
            </w:r>
          </w:p>
        </w:tc>
        <w:tc>
          <w:tcPr>
            <w:tcW w:w="6254" w:type="dxa"/>
          </w:tcPr>
          <w:p w:rsidR="008D48B6" w:rsidRPr="0036734B" w:rsidRDefault="008D48B6" w:rsidP="0095501F">
            <w:pPr>
              <w:spacing w:before="40"/>
            </w:pPr>
            <w:r w:rsidRPr="0036734B">
              <w:rPr>
                <w:szCs w:val="22"/>
              </w:rPr>
              <w:t>International Maritime Organization</w:t>
            </w:r>
          </w:p>
        </w:tc>
      </w:tr>
      <w:tr w:rsidR="008D48B6" w:rsidRPr="003946EE">
        <w:tc>
          <w:tcPr>
            <w:tcW w:w="1980" w:type="dxa"/>
            <w:gridSpan w:val="2"/>
          </w:tcPr>
          <w:p w:rsidR="008D48B6" w:rsidRDefault="008D48B6" w:rsidP="0095501F">
            <w:pPr>
              <w:spacing w:before="40"/>
              <w:rPr>
                <w:i/>
              </w:rPr>
            </w:pPr>
            <w:r>
              <w:rPr>
                <w:i/>
                <w:szCs w:val="22"/>
              </w:rPr>
              <w:t>ISPS</w:t>
            </w:r>
          </w:p>
        </w:tc>
        <w:tc>
          <w:tcPr>
            <w:tcW w:w="6254" w:type="dxa"/>
          </w:tcPr>
          <w:p w:rsidR="008D48B6" w:rsidRPr="0036734B" w:rsidRDefault="008D48B6" w:rsidP="0095501F">
            <w:pPr>
              <w:spacing w:before="40"/>
            </w:pPr>
            <w:r>
              <w:rPr>
                <w:szCs w:val="22"/>
              </w:rPr>
              <w:t xml:space="preserve">International Ship and Port </w:t>
            </w:r>
            <w:ins w:id="41" w:author="mosu01" w:date="2011-03-09T23:58:00Z">
              <w:r>
                <w:rPr>
                  <w:szCs w:val="22"/>
                </w:rPr>
                <w:t xml:space="preserve">Facility </w:t>
              </w:r>
            </w:ins>
            <w:r>
              <w:rPr>
                <w:szCs w:val="22"/>
              </w:rPr>
              <w:t xml:space="preserve">Security </w:t>
            </w:r>
            <w:ins w:id="42" w:author="mosu01" w:date="2011-03-09T23:59:00Z">
              <w:r>
                <w:rPr>
                  <w:szCs w:val="22"/>
                </w:rPr>
                <w:t>(</w:t>
              </w:r>
            </w:ins>
            <w:r>
              <w:rPr>
                <w:szCs w:val="22"/>
              </w:rPr>
              <w:t>Code</w:t>
            </w:r>
            <w:ins w:id="43" w:author="mosu01" w:date="2011-03-09T23:59:00Z">
              <w:r>
                <w:rPr>
                  <w:szCs w:val="22"/>
                </w:rPr>
                <w:t>)</w:t>
              </w:r>
            </w:ins>
          </w:p>
        </w:tc>
      </w:tr>
      <w:tr w:rsidR="008D48B6" w:rsidRPr="003946EE">
        <w:tc>
          <w:tcPr>
            <w:tcW w:w="1980" w:type="dxa"/>
            <w:gridSpan w:val="2"/>
          </w:tcPr>
          <w:p w:rsidR="008D48B6" w:rsidRPr="0036734B" w:rsidRDefault="008D48B6" w:rsidP="0095501F">
            <w:pPr>
              <w:spacing w:before="40"/>
              <w:rPr>
                <w:i/>
              </w:rPr>
            </w:pPr>
            <w:r>
              <w:rPr>
                <w:i/>
                <w:szCs w:val="22"/>
              </w:rPr>
              <w:t>MSC</w:t>
            </w:r>
          </w:p>
        </w:tc>
        <w:tc>
          <w:tcPr>
            <w:tcW w:w="6254" w:type="dxa"/>
          </w:tcPr>
          <w:p w:rsidR="008D48B6" w:rsidRPr="0036734B" w:rsidRDefault="008D48B6" w:rsidP="0095501F">
            <w:pPr>
              <w:spacing w:before="40"/>
            </w:pPr>
            <w:r w:rsidRPr="0036734B">
              <w:rPr>
                <w:szCs w:val="22"/>
              </w:rPr>
              <w:t>Maritime Safety Committee (Standing Committee of IMO)</w:t>
            </w:r>
          </w:p>
        </w:tc>
      </w:tr>
      <w:tr w:rsidR="008D48B6" w:rsidRPr="003946EE">
        <w:tc>
          <w:tcPr>
            <w:tcW w:w="1980" w:type="dxa"/>
            <w:gridSpan w:val="2"/>
          </w:tcPr>
          <w:p w:rsidR="008D48B6" w:rsidRPr="0036734B" w:rsidRDefault="008D48B6" w:rsidP="0095501F">
            <w:pPr>
              <w:spacing w:before="40"/>
              <w:rPr>
                <w:i/>
              </w:rPr>
            </w:pPr>
            <w:r>
              <w:rPr>
                <w:i/>
                <w:szCs w:val="22"/>
              </w:rPr>
              <w:t>OOW</w:t>
            </w:r>
          </w:p>
        </w:tc>
        <w:tc>
          <w:tcPr>
            <w:tcW w:w="6254" w:type="dxa"/>
          </w:tcPr>
          <w:p w:rsidR="008D48B6" w:rsidRPr="0036734B" w:rsidRDefault="008D48B6" w:rsidP="0095501F">
            <w:pPr>
              <w:spacing w:before="40"/>
            </w:pPr>
            <w:r w:rsidRPr="0036734B">
              <w:rPr>
                <w:szCs w:val="22"/>
              </w:rPr>
              <w:t xml:space="preserve">Officer of the Watch </w:t>
            </w:r>
          </w:p>
        </w:tc>
      </w:tr>
      <w:tr w:rsidR="008D48B6" w:rsidRPr="003946EE">
        <w:tc>
          <w:tcPr>
            <w:tcW w:w="1980" w:type="dxa"/>
            <w:gridSpan w:val="2"/>
          </w:tcPr>
          <w:p w:rsidR="008D48B6" w:rsidRDefault="008D48B6" w:rsidP="0095501F">
            <w:pPr>
              <w:spacing w:before="40"/>
              <w:rPr>
                <w:i/>
              </w:rPr>
            </w:pPr>
            <w:r>
              <w:rPr>
                <w:i/>
                <w:szCs w:val="22"/>
              </w:rPr>
              <w:t>PSC</w:t>
            </w:r>
          </w:p>
        </w:tc>
        <w:tc>
          <w:tcPr>
            <w:tcW w:w="6254" w:type="dxa"/>
          </w:tcPr>
          <w:p w:rsidR="008D48B6" w:rsidRPr="001B7986" w:rsidRDefault="008D48B6" w:rsidP="0095501F">
            <w:pPr>
              <w:spacing w:before="40"/>
            </w:pPr>
            <w:r>
              <w:t>Port State Control</w:t>
            </w:r>
          </w:p>
        </w:tc>
      </w:tr>
      <w:tr w:rsidR="008D48B6" w:rsidRPr="003946EE">
        <w:tc>
          <w:tcPr>
            <w:tcW w:w="1980" w:type="dxa"/>
            <w:gridSpan w:val="2"/>
          </w:tcPr>
          <w:p w:rsidR="008D48B6" w:rsidRPr="0036734B" w:rsidRDefault="008D48B6" w:rsidP="0095501F">
            <w:pPr>
              <w:spacing w:before="40"/>
              <w:rPr>
                <w:i/>
              </w:rPr>
            </w:pPr>
            <w:r>
              <w:rPr>
                <w:i/>
                <w:szCs w:val="22"/>
              </w:rPr>
              <w:t>SMCP</w:t>
            </w:r>
          </w:p>
        </w:tc>
        <w:tc>
          <w:tcPr>
            <w:tcW w:w="6254" w:type="dxa"/>
          </w:tcPr>
          <w:p w:rsidR="008D48B6" w:rsidRPr="0036734B" w:rsidRDefault="008D48B6" w:rsidP="0095501F">
            <w:pPr>
              <w:spacing w:before="40"/>
            </w:pPr>
            <w:r w:rsidRPr="001B7986">
              <w:t>IMO Resolution A</w:t>
            </w:r>
            <w:r>
              <w:t>.</w:t>
            </w:r>
            <w:r w:rsidRPr="001B7986">
              <w:t xml:space="preserve">918(22) </w:t>
            </w:r>
            <w:r w:rsidRPr="00A44757">
              <w:t>IMO Standard Marine Communication Phrases</w:t>
            </w:r>
            <w:r w:rsidRPr="0036734B">
              <w:rPr>
                <w:szCs w:val="22"/>
              </w:rPr>
              <w:t xml:space="preserve"> </w:t>
            </w:r>
          </w:p>
        </w:tc>
      </w:tr>
      <w:tr w:rsidR="008D48B6" w:rsidRPr="003946EE">
        <w:tc>
          <w:tcPr>
            <w:tcW w:w="1980" w:type="dxa"/>
            <w:gridSpan w:val="2"/>
          </w:tcPr>
          <w:p w:rsidR="008D48B6" w:rsidRPr="0036734B" w:rsidRDefault="008D48B6" w:rsidP="0095501F">
            <w:pPr>
              <w:spacing w:before="40"/>
              <w:rPr>
                <w:i/>
              </w:rPr>
            </w:pPr>
            <w:r w:rsidRPr="00E2706B">
              <w:rPr>
                <w:i/>
                <w:szCs w:val="22"/>
              </w:rPr>
              <w:t>SOG</w:t>
            </w:r>
          </w:p>
        </w:tc>
        <w:tc>
          <w:tcPr>
            <w:tcW w:w="6254" w:type="dxa"/>
          </w:tcPr>
          <w:p w:rsidR="008D48B6" w:rsidRPr="0036734B" w:rsidRDefault="008D48B6" w:rsidP="0095501F">
            <w:pPr>
              <w:spacing w:before="40"/>
            </w:pPr>
            <w:r w:rsidRPr="0036734B">
              <w:rPr>
                <w:szCs w:val="22"/>
              </w:rPr>
              <w:t>Speed over Ground</w:t>
            </w:r>
          </w:p>
        </w:tc>
      </w:tr>
      <w:tr w:rsidR="008D48B6" w:rsidRPr="003946EE">
        <w:tc>
          <w:tcPr>
            <w:tcW w:w="1980" w:type="dxa"/>
            <w:gridSpan w:val="2"/>
          </w:tcPr>
          <w:p w:rsidR="008D48B6" w:rsidRPr="0036734B" w:rsidRDefault="008D48B6" w:rsidP="0095501F">
            <w:pPr>
              <w:spacing w:before="40"/>
              <w:rPr>
                <w:i/>
              </w:rPr>
            </w:pPr>
            <w:r w:rsidRPr="0036734B">
              <w:rPr>
                <w:i/>
                <w:szCs w:val="22"/>
              </w:rPr>
              <w:t>SOLAS</w:t>
            </w:r>
          </w:p>
        </w:tc>
        <w:tc>
          <w:tcPr>
            <w:tcW w:w="6254" w:type="dxa"/>
          </w:tcPr>
          <w:p w:rsidR="008D48B6" w:rsidRPr="0036734B" w:rsidRDefault="008D48B6" w:rsidP="00853C9F">
            <w:pPr>
              <w:spacing w:before="40"/>
            </w:pPr>
            <w:del w:id="44" w:author="mosu01" w:date="2011-03-10T00:03:00Z">
              <w:r w:rsidRPr="0036734B" w:rsidDel="00853C9F">
                <w:rPr>
                  <w:szCs w:val="22"/>
                </w:rPr>
                <w:delText>United Nations</w:delText>
              </w:r>
            </w:del>
            <w:ins w:id="45" w:author="mosu01" w:date="2011-03-10T00:03:00Z">
              <w:r>
                <w:rPr>
                  <w:szCs w:val="22"/>
                </w:rPr>
                <w:t>International</w:t>
              </w:r>
            </w:ins>
            <w:r w:rsidRPr="0036734B">
              <w:rPr>
                <w:szCs w:val="22"/>
              </w:rPr>
              <w:t xml:space="preserve"> Convention </w:t>
            </w:r>
            <w:del w:id="46" w:author="mosu01" w:date="2011-03-10T00:03:00Z">
              <w:r w:rsidRPr="0036734B" w:rsidDel="00853C9F">
                <w:rPr>
                  <w:szCs w:val="22"/>
                </w:rPr>
                <w:delText xml:space="preserve">on </w:delText>
              </w:r>
            </w:del>
            <w:ins w:id="47" w:author="mosu01" w:date="2011-03-10T00:03:00Z">
              <w:r>
                <w:rPr>
                  <w:szCs w:val="22"/>
                </w:rPr>
                <w:t>for</w:t>
              </w:r>
              <w:r w:rsidRPr="0036734B">
                <w:rPr>
                  <w:szCs w:val="22"/>
                </w:rPr>
                <w:t xml:space="preserve"> </w:t>
              </w:r>
            </w:ins>
            <w:r w:rsidRPr="0036734B">
              <w:rPr>
                <w:szCs w:val="22"/>
              </w:rPr>
              <w:t>the Safety of Life at Sea</w:t>
            </w:r>
          </w:p>
        </w:tc>
      </w:tr>
      <w:tr w:rsidR="008D48B6" w:rsidRPr="003946EE">
        <w:tc>
          <w:tcPr>
            <w:tcW w:w="1980" w:type="dxa"/>
            <w:gridSpan w:val="2"/>
          </w:tcPr>
          <w:p w:rsidR="008D48B6" w:rsidRPr="0036734B" w:rsidRDefault="008D48B6" w:rsidP="0095501F">
            <w:pPr>
              <w:spacing w:before="40"/>
              <w:rPr>
                <w:i/>
              </w:rPr>
            </w:pPr>
            <w:r>
              <w:rPr>
                <w:i/>
                <w:szCs w:val="22"/>
              </w:rPr>
              <w:t>VTS</w:t>
            </w:r>
          </w:p>
        </w:tc>
        <w:tc>
          <w:tcPr>
            <w:tcW w:w="6254" w:type="dxa"/>
          </w:tcPr>
          <w:p w:rsidR="008D48B6" w:rsidRPr="0036734B" w:rsidRDefault="008D48B6" w:rsidP="0095501F">
            <w:pPr>
              <w:spacing w:before="40"/>
            </w:pPr>
            <w:r w:rsidRPr="0036734B">
              <w:rPr>
                <w:szCs w:val="22"/>
              </w:rPr>
              <w:t>Vessel Traffic Services</w:t>
            </w:r>
          </w:p>
        </w:tc>
      </w:tr>
      <w:tr w:rsidR="008D48B6" w:rsidRPr="003946EE">
        <w:tc>
          <w:tcPr>
            <w:tcW w:w="1980" w:type="dxa"/>
            <w:gridSpan w:val="2"/>
          </w:tcPr>
          <w:p w:rsidR="008D48B6" w:rsidRPr="0036734B" w:rsidRDefault="008D48B6" w:rsidP="0095501F">
            <w:pPr>
              <w:spacing w:before="40"/>
              <w:rPr>
                <w:i/>
              </w:rPr>
            </w:pPr>
            <w:r>
              <w:rPr>
                <w:i/>
                <w:szCs w:val="22"/>
              </w:rPr>
              <w:t>VTSO</w:t>
            </w:r>
          </w:p>
        </w:tc>
        <w:tc>
          <w:tcPr>
            <w:tcW w:w="6254" w:type="dxa"/>
          </w:tcPr>
          <w:p w:rsidR="008D48B6" w:rsidRPr="0036734B" w:rsidRDefault="008D48B6" w:rsidP="0095501F">
            <w:pPr>
              <w:spacing w:before="40"/>
            </w:pPr>
            <w:r w:rsidRPr="0036734B">
              <w:rPr>
                <w:szCs w:val="22"/>
              </w:rPr>
              <w:t>Vessel Traffic Services Operator</w:t>
            </w:r>
          </w:p>
        </w:tc>
      </w:tr>
      <w:tr w:rsidR="008D48B6" w:rsidRPr="003946EE">
        <w:tc>
          <w:tcPr>
            <w:tcW w:w="8234" w:type="dxa"/>
            <w:gridSpan w:val="3"/>
            <w:tcBorders>
              <w:left w:val="nil"/>
              <w:right w:val="nil"/>
            </w:tcBorders>
          </w:tcPr>
          <w:p w:rsidR="008D48B6" w:rsidRDefault="008D48B6" w:rsidP="00D705B1">
            <w:pPr>
              <w:rPr>
                <w:b/>
                <w:i/>
              </w:rPr>
            </w:pPr>
          </w:p>
          <w:p w:rsidR="008D48B6" w:rsidRDefault="008D48B6" w:rsidP="00D705B1">
            <w:pPr>
              <w:rPr>
                <w:b/>
                <w:i/>
              </w:rPr>
            </w:pPr>
          </w:p>
        </w:tc>
      </w:tr>
      <w:tr w:rsidR="008D48B6" w:rsidRPr="0095501F">
        <w:tc>
          <w:tcPr>
            <w:tcW w:w="8234" w:type="dxa"/>
            <w:gridSpan w:val="3"/>
          </w:tcPr>
          <w:p w:rsidR="008D48B6" w:rsidRPr="007B0713" w:rsidRDefault="008D48B6" w:rsidP="0095501F">
            <w:pPr>
              <w:spacing w:before="120" w:after="120"/>
              <w:rPr>
                <w:b/>
                <w:i/>
              </w:rPr>
            </w:pPr>
            <w:r>
              <w:rPr>
                <w:b/>
                <w:i/>
                <w:szCs w:val="22"/>
              </w:rPr>
              <w:t>General Definitions</w:t>
            </w:r>
          </w:p>
        </w:tc>
      </w:tr>
      <w:tr w:rsidR="008D48B6" w:rsidRPr="003946EE">
        <w:tc>
          <w:tcPr>
            <w:tcW w:w="1980" w:type="dxa"/>
            <w:gridSpan w:val="2"/>
          </w:tcPr>
          <w:p w:rsidR="008D48B6" w:rsidRPr="003946EE" w:rsidRDefault="008D48B6" w:rsidP="0095501F">
            <w:pPr>
              <w:spacing w:before="40"/>
              <w:rPr>
                <w:i/>
              </w:rPr>
            </w:pPr>
            <w:r w:rsidRPr="003946EE">
              <w:rPr>
                <w:i/>
                <w:szCs w:val="22"/>
              </w:rPr>
              <w:t>Competent Authority</w:t>
            </w:r>
          </w:p>
        </w:tc>
        <w:tc>
          <w:tcPr>
            <w:tcW w:w="6254" w:type="dxa"/>
          </w:tcPr>
          <w:p w:rsidR="008D48B6" w:rsidRPr="003946EE" w:rsidRDefault="008D48B6" w:rsidP="0095501F">
            <w:pPr>
              <w:spacing w:before="40"/>
            </w:pPr>
            <w:r w:rsidRPr="003946EE">
              <w:rPr>
                <w:szCs w:val="22"/>
              </w:rPr>
              <w:t>The authority made responsible, in whole or in part, by the Government for safety, including environmental safety, and efficiency of vessel traffic and the protection of the environment.</w:t>
            </w:r>
            <w:r w:rsidRPr="003946EE">
              <w:rPr>
                <w:b/>
                <w:szCs w:val="22"/>
                <w:vertAlign w:val="superscript"/>
              </w:rPr>
              <w:t>1</w:t>
            </w:r>
          </w:p>
        </w:tc>
      </w:tr>
      <w:tr w:rsidR="008D48B6" w:rsidRPr="003946EE">
        <w:tc>
          <w:tcPr>
            <w:tcW w:w="1980" w:type="dxa"/>
            <w:gridSpan w:val="2"/>
          </w:tcPr>
          <w:p w:rsidR="008D48B6" w:rsidRPr="0083396C" w:rsidRDefault="008D48B6" w:rsidP="0095501F">
            <w:pPr>
              <w:spacing w:before="40"/>
              <w:rPr>
                <w:i/>
              </w:rPr>
            </w:pPr>
            <w:r w:rsidRPr="0083396C">
              <w:rPr>
                <w:i/>
                <w:szCs w:val="22"/>
              </w:rPr>
              <w:t>Information Service</w:t>
            </w:r>
            <w:r>
              <w:rPr>
                <w:i/>
                <w:szCs w:val="22"/>
              </w:rPr>
              <w:t xml:space="preserve"> (INS)</w:t>
            </w:r>
          </w:p>
        </w:tc>
        <w:tc>
          <w:tcPr>
            <w:tcW w:w="6254" w:type="dxa"/>
          </w:tcPr>
          <w:p w:rsidR="008D48B6" w:rsidRPr="0083396C" w:rsidRDefault="008D48B6" w:rsidP="0095501F">
            <w:pPr>
              <w:spacing w:before="40"/>
            </w:pPr>
            <w:r w:rsidRPr="0083396C">
              <w:t>A service to ensure that essential information becomes available in time for on-board navigational decision-making.</w:t>
            </w:r>
            <w:r w:rsidRPr="005114BB">
              <w:rPr>
                <w:b/>
                <w:szCs w:val="22"/>
                <w:vertAlign w:val="superscript"/>
              </w:rPr>
              <w:t>1</w:t>
            </w:r>
          </w:p>
        </w:tc>
      </w:tr>
      <w:tr w:rsidR="008D48B6" w:rsidRPr="003946EE">
        <w:tc>
          <w:tcPr>
            <w:tcW w:w="1980" w:type="dxa"/>
            <w:gridSpan w:val="2"/>
          </w:tcPr>
          <w:p w:rsidR="008D48B6" w:rsidRDefault="008D48B6" w:rsidP="0095501F">
            <w:pPr>
              <w:spacing w:before="40"/>
              <w:rPr>
                <w:i/>
              </w:rPr>
            </w:pPr>
            <w:r>
              <w:rPr>
                <w:i/>
                <w:szCs w:val="22"/>
              </w:rPr>
              <w:t>Navigational Assistance Service (NAS)</w:t>
            </w:r>
          </w:p>
        </w:tc>
        <w:tc>
          <w:tcPr>
            <w:tcW w:w="6254" w:type="dxa"/>
          </w:tcPr>
          <w:p w:rsidR="008D48B6" w:rsidRPr="00D127D1" w:rsidRDefault="008D48B6" w:rsidP="008D169A">
            <w:pPr>
              <w:spacing w:before="40"/>
            </w:pPr>
            <w:r w:rsidRPr="008D169A">
              <w:rPr>
                <w:szCs w:val="22"/>
              </w:rPr>
              <w:t>A service to assist on-board navigational decision making and to monitor its effects.</w:t>
            </w:r>
            <w:r w:rsidRPr="008D169A">
              <w:rPr>
                <w:b/>
                <w:szCs w:val="22"/>
                <w:vertAlign w:val="superscript"/>
              </w:rPr>
              <w:t>1</w:t>
            </w:r>
          </w:p>
        </w:tc>
      </w:tr>
      <w:tr w:rsidR="008D48B6" w:rsidRPr="003946EE">
        <w:tc>
          <w:tcPr>
            <w:tcW w:w="1980" w:type="dxa"/>
            <w:gridSpan w:val="2"/>
          </w:tcPr>
          <w:p w:rsidR="008D48B6" w:rsidRPr="003946EE" w:rsidRDefault="008D48B6" w:rsidP="0095501F">
            <w:pPr>
              <w:spacing w:before="40"/>
              <w:rPr>
                <w:i/>
              </w:rPr>
            </w:pPr>
            <w:r>
              <w:rPr>
                <w:i/>
                <w:szCs w:val="22"/>
              </w:rPr>
              <w:t>Participating Vessel</w:t>
            </w:r>
          </w:p>
        </w:tc>
        <w:tc>
          <w:tcPr>
            <w:tcW w:w="6254" w:type="dxa"/>
          </w:tcPr>
          <w:p w:rsidR="008D48B6" w:rsidRPr="00C95D0A" w:rsidRDefault="008D48B6" w:rsidP="0095501F">
            <w:pPr>
              <w:spacing w:before="40"/>
            </w:pPr>
            <w:r w:rsidRPr="00D127D1">
              <w:rPr>
                <w:szCs w:val="22"/>
              </w:rPr>
              <w:t xml:space="preserve">Vessels navigating in an area where vessel traffic services are provided should make use of these services. </w:t>
            </w:r>
            <w:r>
              <w:rPr>
                <w:szCs w:val="22"/>
              </w:rPr>
              <w:t xml:space="preserve"> </w:t>
            </w:r>
            <w:r w:rsidRPr="00D127D1">
              <w:rPr>
                <w:szCs w:val="22"/>
              </w:rPr>
              <w:t xml:space="preserve">Depending upon governing rules and regulations, participation in a VTS may be either voluntary or mandatory. </w:t>
            </w:r>
            <w:r>
              <w:rPr>
                <w:szCs w:val="22"/>
              </w:rPr>
              <w:t xml:space="preserve"> </w:t>
            </w:r>
            <w:r w:rsidRPr="00D127D1">
              <w:rPr>
                <w:szCs w:val="22"/>
              </w:rPr>
              <w:t>Vessels should be allowed to use a VTS where mandatory participation is not required.</w:t>
            </w:r>
            <w:r w:rsidRPr="003946EE">
              <w:rPr>
                <w:b/>
                <w:szCs w:val="22"/>
                <w:vertAlign w:val="superscript"/>
              </w:rPr>
              <w:t>1</w:t>
            </w:r>
          </w:p>
        </w:tc>
      </w:tr>
      <w:tr w:rsidR="008D48B6" w:rsidRPr="003946EE">
        <w:tc>
          <w:tcPr>
            <w:tcW w:w="1980" w:type="dxa"/>
            <w:gridSpan w:val="2"/>
          </w:tcPr>
          <w:p w:rsidR="008D48B6" w:rsidRDefault="008D48B6" w:rsidP="0095501F">
            <w:pPr>
              <w:spacing w:before="40"/>
              <w:rPr>
                <w:i/>
              </w:rPr>
            </w:pPr>
            <w:r>
              <w:rPr>
                <w:i/>
                <w:szCs w:val="22"/>
              </w:rPr>
              <w:t>Traffic Organisation Service (TOS)</w:t>
            </w:r>
          </w:p>
        </w:tc>
        <w:tc>
          <w:tcPr>
            <w:tcW w:w="6254" w:type="dxa"/>
          </w:tcPr>
          <w:p w:rsidR="008D48B6" w:rsidRPr="008D169A" w:rsidRDefault="008D48B6" w:rsidP="00970B19">
            <w:pPr>
              <w:spacing w:before="40"/>
            </w:pPr>
            <w:r w:rsidRPr="008D169A">
              <w:rPr>
                <w:szCs w:val="22"/>
              </w:rPr>
              <w:t xml:space="preserve">A </w:t>
            </w:r>
            <w:r w:rsidR="00F26B1C">
              <w:rPr>
                <w:szCs w:val="22"/>
              </w:rPr>
              <w:t>Traffic Organisation Service</w:t>
            </w:r>
            <w:r w:rsidRPr="008D169A">
              <w:rPr>
                <w:szCs w:val="22"/>
              </w:rPr>
              <w:t xml:space="preserve"> is a service to prevent the development of dangerous</w:t>
            </w:r>
            <w:r>
              <w:rPr>
                <w:szCs w:val="22"/>
              </w:rPr>
              <w:t xml:space="preserve"> </w:t>
            </w:r>
            <w:r w:rsidRPr="008D169A">
              <w:rPr>
                <w:szCs w:val="22"/>
              </w:rPr>
              <w:t>maritime traffic situations and to provide for the safe and efficient movement of vessel</w:t>
            </w:r>
            <w:r>
              <w:rPr>
                <w:szCs w:val="22"/>
              </w:rPr>
              <w:t xml:space="preserve"> </w:t>
            </w:r>
            <w:r w:rsidRPr="008D169A">
              <w:rPr>
                <w:szCs w:val="22"/>
              </w:rPr>
              <w:t>traffic within the VTS area.</w:t>
            </w:r>
            <w:r w:rsidRPr="005114BB">
              <w:rPr>
                <w:b/>
                <w:szCs w:val="22"/>
                <w:vertAlign w:val="superscript"/>
              </w:rPr>
              <w:t>1</w:t>
            </w:r>
          </w:p>
        </w:tc>
      </w:tr>
      <w:tr w:rsidR="008D48B6" w:rsidRPr="003946EE">
        <w:tc>
          <w:tcPr>
            <w:tcW w:w="1980" w:type="dxa"/>
            <w:gridSpan w:val="2"/>
          </w:tcPr>
          <w:p w:rsidR="008D48B6" w:rsidRPr="003946EE" w:rsidRDefault="008D48B6" w:rsidP="0095501F">
            <w:pPr>
              <w:spacing w:before="40"/>
              <w:rPr>
                <w:i/>
              </w:rPr>
            </w:pPr>
            <w:r w:rsidRPr="003946EE">
              <w:rPr>
                <w:i/>
                <w:szCs w:val="22"/>
              </w:rPr>
              <w:t>Vessel Traffic Services (VTS)</w:t>
            </w:r>
          </w:p>
        </w:tc>
        <w:tc>
          <w:tcPr>
            <w:tcW w:w="6254" w:type="dxa"/>
          </w:tcPr>
          <w:p w:rsidR="008D48B6" w:rsidRPr="003946EE" w:rsidDel="001574DC" w:rsidRDefault="008D48B6" w:rsidP="0095501F">
            <w:pPr>
              <w:spacing w:before="40"/>
              <w:rPr>
                <w:del w:id="48" w:author="mosu01" w:date="2011-03-09T23:52:00Z"/>
                <w:b/>
                <w:vertAlign w:val="superscript"/>
              </w:rPr>
            </w:pPr>
            <w:r>
              <w:rPr>
                <w:szCs w:val="22"/>
              </w:rPr>
              <w:t>A</w:t>
            </w:r>
            <w:r w:rsidRPr="00C95D0A">
              <w:rPr>
                <w:szCs w:val="22"/>
              </w:rPr>
              <w:t xml:space="preserve"> service implemented by a Competent Authority, designed</w:t>
            </w:r>
            <w:r>
              <w:rPr>
                <w:szCs w:val="22"/>
              </w:rPr>
              <w:t xml:space="preserve"> </w:t>
            </w:r>
            <w:r w:rsidRPr="00C95D0A">
              <w:rPr>
                <w:szCs w:val="22"/>
              </w:rPr>
              <w:t>to improve the safety and efficiency of vessel traffic and to protect the environment.</w:t>
            </w:r>
            <w:r>
              <w:rPr>
                <w:szCs w:val="22"/>
              </w:rPr>
              <w:t xml:space="preserve"> </w:t>
            </w:r>
            <w:r w:rsidRPr="00C95D0A">
              <w:rPr>
                <w:szCs w:val="22"/>
              </w:rPr>
              <w:t xml:space="preserve"> The</w:t>
            </w:r>
            <w:r>
              <w:rPr>
                <w:szCs w:val="22"/>
              </w:rPr>
              <w:t xml:space="preserve"> </w:t>
            </w:r>
            <w:r w:rsidRPr="00C95D0A">
              <w:rPr>
                <w:szCs w:val="22"/>
              </w:rPr>
              <w:t>service should have the capability to interact with the traffic and to respond to traffic</w:t>
            </w:r>
            <w:r>
              <w:rPr>
                <w:szCs w:val="22"/>
              </w:rPr>
              <w:t xml:space="preserve"> </w:t>
            </w:r>
            <w:r w:rsidRPr="00C95D0A">
              <w:rPr>
                <w:szCs w:val="22"/>
              </w:rPr>
              <w:t>situations developing in the VTS area</w:t>
            </w:r>
            <w:r>
              <w:rPr>
                <w:szCs w:val="22"/>
              </w:rPr>
              <w:t>.</w:t>
            </w:r>
            <w:r w:rsidRPr="00C95D0A">
              <w:rPr>
                <w:b/>
                <w:szCs w:val="22"/>
                <w:vertAlign w:val="superscript"/>
              </w:rPr>
              <w:t>1</w:t>
            </w:r>
          </w:p>
          <w:p w:rsidR="008D48B6" w:rsidRPr="003946EE" w:rsidRDefault="008D48B6" w:rsidP="0095501F">
            <w:pPr>
              <w:spacing w:before="40"/>
            </w:pPr>
            <w:del w:id="49" w:author="mosu01" w:date="2011-03-09T23:52:00Z">
              <w:r w:rsidRPr="003946EE" w:rsidDel="001574DC">
                <w:rPr>
                  <w:szCs w:val="22"/>
                </w:rPr>
                <w:delText xml:space="preserve">VTS should comprise at least an information service and may also include others, such as a navigational assistance service or a </w:delText>
              </w:r>
            </w:del>
            <w:r w:rsidR="00F26B1C">
              <w:rPr>
                <w:szCs w:val="22"/>
              </w:rPr>
              <w:t>Traffic Organisation Service</w:t>
            </w:r>
            <w:del w:id="50" w:author="mosu01" w:date="2011-03-09T23:52:00Z">
              <w:r w:rsidRPr="003946EE" w:rsidDel="001574DC">
                <w:rPr>
                  <w:szCs w:val="22"/>
                </w:rPr>
                <w:delText>, or both</w:delText>
              </w:r>
              <w:r w:rsidRPr="005114BB" w:rsidDel="001574DC">
                <w:rPr>
                  <w:szCs w:val="22"/>
                </w:rPr>
                <w:delText>.</w:delText>
              </w:r>
              <w:r w:rsidRPr="005114BB" w:rsidDel="001574DC">
                <w:rPr>
                  <w:b/>
                  <w:szCs w:val="22"/>
                  <w:vertAlign w:val="superscript"/>
                </w:rPr>
                <w:delText>1</w:delText>
              </w:r>
            </w:del>
          </w:p>
        </w:tc>
      </w:tr>
      <w:tr w:rsidR="008D48B6" w:rsidRPr="003946EE">
        <w:tc>
          <w:tcPr>
            <w:tcW w:w="1980" w:type="dxa"/>
            <w:gridSpan w:val="2"/>
          </w:tcPr>
          <w:p w:rsidR="008D48B6" w:rsidRPr="003946EE" w:rsidRDefault="008D48B6" w:rsidP="0095501F">
            <w:pPr>
              <w:spacing w:before="40"/>
              <w:rPr>
                <w:i/>
              </w:rPr>
            </w:pPr>
            <w:bookmarkStart w:id="51" w:name="_Hlk201624387"/>
            <w:r w:rsidRPr="003946EE">
              <w:rPr>
                <w:i/>
                <w:szCs w:val="22"/>
              </w:rPr>
              <w:t>VTS Authority</w:t>
            </w:r>
          </w:p>
        </w:tc>
        <w:tc>
          <w:tcPr>
            <w:tcW w:w="6254" w:type="dxa"/>
          </w:tcPr>
          <w:p w:rsidR="008D48B6" w:rsidRPr="003946EE" w:rsidRDefault="008D48B6" w:rsidP="0095501F">
            <w:pPr>
              <w:spacing w:before="40"/>
            </w:pPr>
            <w:r w:rsidRPr="003946EE">
              <w:rPr>
                <w:szCs w:val="22"/>
              </w:rPr>
              <w:t xml:space="preserve">The authority with responsibility for the management, operation and coordination of the VTS, interaction with participating vessels and the safe and effective provision of </w:t>
            </w:r>
            <w:r w:rsidRPr="003946EE">
              <w:rPr>
                <w:szCs w:val="22"/>
              </w:rPr>
              <w:lastRenderedPageBreak/>
              <w:t>the service.</w:t>
            </w:r>
            <w:r w:rsidRPr="005114BB">
              <w:rPr>
                <w:b/>
                <w:szCs w:val="22"/>
                <w:vertAlign w:val="superscript"/>
              </w:rPr>
              <w:t>1</w:t>
            </w:r>
          </w:p>
        </w:tc>
      </w:tr>
      <w:bookmarkEnd w:id="51"/>
      <w:tr w:rsidR="008D48B6" w:rsidRPr="003946EE">
        <w:tc>
          <w:tcPr>
            <w:tcW w:w="1980" w:type="dxa"/>
            <w:gridSpan w:val="2"/>
          </w:tcPr>
          <w:p w:rsidR="008D48B6" w:rsidRPr="003946EE" w:rsidRDefault="008D48B6" w:rsidP="0095501F">
            <w:pPr>
              <w:spacing w:before="40"/>
              <w:rPr>
                <w:i/>
              </w:rPr>
            </w:pPr>
            <w:r w:rsidRPr="003946EE">
              <w:rPr>
                <w:i/>
                <w:szCs w:val="22"/>
              </w:rPr>
              <w:lastRenderedPageBreak/>
              <w:t>VTS Centre</w:t>
            </w:r>
          </w:p>
        </w:tc>
        <w:tc>
          <w:tcPr>
            <w:tcW w:w="6254" w:type="dxa"/>
          </w:tcPr>
          <w:p w:rsidR="008D48B6" w:rsidRPr="003946EE" w:rsidRDefault="008D48B6" w:rsidP="0095501F">
            <w:pPr>
              <w:spacing w:before="40"/>
            </w:pPr>
            <w:r w:rsidRPr="003946EE">
              <w:rPr>
                <w:szCs w:val="22"/>
              </w:rPr>
              <w:t>The centre from which the VTS is operated.</w:t>
            </w:r>
            <w:r w:rsidRPr="003946EE">
              <w:rPr>
                <w:b/>
                <w:szCs w:val="22"/>
                <w:vertAlign w:val="superscript"/>
              </w:rPr>
              <w:t>1</w:t>
            </w:r>
          </w:p>
        </w:tc>
      </w:tr>
      <w:tr w:rsidR="008D48B6" w:rsidRPr="003946EE">
        <w:tc>
          <w:tcPr>
            <w:tcW w:w="1980" w:type="dxa"/>
            <w:gridSpan w:val="2"/>
          </w:tcPr>
          <w:p w:rsidR="008D48B6" w:rsidRPr="003946EE" w:rsidRDefault="008D48B6" w:rsidP="0095501F">
            <w:pPr>
              <w:spacing w:before="40"/>
              <w:rPr>
                <w:i/>
              </w:rPr>
            </w:pPr>
            <w:r w:rsidRPr="003946EE">
              <w:rPr>
                <w:i/>
                <w:szCs w:val="22"/>
              </w:rPr>
              <w:t>VTS Operator</w:t>
            </w:r>
          </w:p>
        </w:tc>
        <w:tc>
          <w:tcPr>
            <w:tcW w:w="6254" w:type="dxa"/>
          </w:tcPr>
          <w:p w:rsidR="008D48B6" w:rsidRPr="003946EE" w:rsidRDefault="008D48B6" w:rsidP="0095501F">
            <w:pPr>
              <w:spacing w:before="40"/>
            </w:pPr>
            <w:r w:rsidRPr="003946EE">
              <w:rPr>
                <w:szCs w:val="22"/>
              </w:rPr>
              <w:t>An appropriately qualified person performing one or more tasks contributing to the services of the VTS.</w:t>
            </w:r>
            <w:r w:rsidRPr="005114BB">
              <w:rPr>
                <w:b/>
                <w:szCs w:val="22"/>
                <w:vertAlign w:val="superscript"/>
              </w:rPr>
              <w:t>1</w:t>
            </w:r>
          </w:p>
        </w:tc>
      </w:tr>
      <w:tr w:rsidR="008D48B6" w:rsidRPr="003946EE">
        <w:tc>
          <w:tcPr>
            <w:tcW w:w="1980" w:type="dxa"/>
            <w:gridSpan w:val="2"/>
          </w:tcPr>
          <w:p w:rsidR="008D48B6" w:rsidRPr="003946EE" w:rsidRDefault="008D48B6" w:rsidP="0095501F">
            <w:pPr>
              <w:spacing w:before="40"/>
              <w:rPr>
                <w:i/>
              </w:rPr>
            </w:pPr>
            <w:r w:rsidRPr="003946EE">
              <w:rPr>
                <w:i/>
                <w:szCs w:val="22"/>
              </w:rPr>
              <w:t xml:space="preserve">VTS </w:t>
            </w:r>
            <w:r>
              <w:rPr>
                <w:i/>
                <w:szCs w:val="22"/>
              </w:rPr>
              <w:t>T</w:t>
            </w:r>
            <w:r w:rsidRPr="003946EE">
              <w:rPr>
                <w:i/>
                <w:szCs w:val="22"/>
              </w:rPr>
              <w:t xml:space="preserve">raffic </w:t>
            </w:r>
            <w:r>
              <w:rPr>
                <w:i/>
                <w:szCs w:val="22"/>
              </w:rPr>
              <w:t>I</w:t>
            </w:r>
            <w:r w:rsidRPr="003946EE">
              <w:rPr>
                <w:i/>
                <w:szCs w:val="22"/>
              </w:rPr>
              <w:t>mage</w:t>
            </w:r>
          </w:p>
        </w:tc>
        <w:tc>
          <w:tcPr>
            <w:tcW w:w="6254" w:type="dxa"/>
          </w:tcPr>
          <w:p w:rsidR="008D48B6" w:rsidRPr="003946EE" w:rsidRDefault="008D48B6" w:rsidP="0095501F">
            <w:pPr>
              <w:spacing w:before="40"/>
            </w:pPr>
            <w:r w:rsidRPr="003946EE">
              <w:rPr>
                <w:szCs w:val="22"/>
              </w:rPr>
              <w:t>The surface picture of vessels and their movements in a VTS area.</w:t>
            </w:r>
            <w:r w:rsidRPr="005114BB">
              <w:rPr>
                <w:b/>
                <w:szCs w:val="22"/>
                <w:vertAlign w:val="superscript"/>
              </w:rPr>
              <w:t>1</w:t>
            </w:r>
          </w:p>
        </w:tc>
      </w:tr>
      <w:tr w:rsidR="008D48B6" w:rsidRPr="00071644">
        <w:tc>
          <w:tcPr>
            <w:tcW w:w="1980" w:type="dxa"/>
            <w:gridSpan w:val="2"/>
          </w:tcPr>
          <w:p w:rsidR="008D48B6" w:rsidRPr="00071644" w:rsidRDefault="008D48B6" w:rsidP="0095501F">
            <w:pPr>
              <w:spacing w:before="40"/>
              <w:rPr>
                <w:i/>
              </w:rPr>
            </w:pPr>
          </w:p>
        </w:tc>
        <w:tc>
          <w:tcPr>
            <w:tcW w:w="6254" w:type="dxa"/>
          </w:tcPr>
          <w:p w:rsidR="008D48B6" w:rsidRPr="00071644" w:rsidRDefault="008D48B6" w:rsidP="0095501F">
            <w:pPr>
              <w:spacing w:before="40"/>
            </w:pPr>
          </w:p>
        </w:tc>
      </w:tr>
      <w:tr w:rsidR="008D48B6" w:rsidRPr="00071644">
        <w:tc>
          <w:tcPr>
            <w:tcW w:w="1980" w:type="dxa"/>
            <w:gridSpan w:val="2"/>
            <w:tcBorders>
              <w:left w:val="nil"/>
              <w:bottom w:val="nil"/>
              <w:right w:val="nil"/>
            </w:tcBorders>
          </w:tcPr>
          <w:p w:rsidR="008D48B6" w:rsidRPr="00071644" w:rsidRDefault="008D48B6" w:rsidP="0095501F">
            <w:pPr>
              <w:spacing w:before="40"/>
              <w:rPr>
                <w:i/>
              </w:rPr>
            </w:pPr>
          </w:p>
        </w:tc>
        <w:tc>
          <w:tcPr>
            <w:tcW w:w="6254" w:type="dxa"/>
            <w:tcBorders>
              <w:left w:val="nil"/>
              <w:bottom w:val="nil"/>
              <w:right w:val="nil"/>
            </w:tcBorders>
          </w:tcPr>
          <w:p w:rsidR="008D48B6" w:rsidRPr="00071644" w:rsidRDefault="008D48B6" w:rsidP="0095501F">
            <w:pPr>
              <w:spacing w:before="40"/>
            </w:pPr>
          </w:p>
        </w:tc>
      </w:tr>
      <w:tr w:rsidR="008D48B6" w:rsidRPr="00071644">
        <w:tc>
          <w:tcPr>
            <w:tcW w:w="1980" w:type="dxa"/>
            <w:gridSpan w:val="2"/>
            <w:tcBorders>
              <w:top w:val="nil"/>
              <w:left w:val="nil"/>
              <w:right w:val="nil"/>
            </w:tcBorders>
          </w:tcPr>
          <w:p w:rsidR="008D48B6" w:rsidRPr="00071644" w:rsidRDefault="008D48B6" w:rsidP="00A44757">
            <w:pPr>
              <w:rPr>
                <w:i/>
              </w:rPr>
            </w:pPr>
          </w:p>
        </w:tc>
        <w:tc>
          <w:tcPr>
            <w:tcW w:w="6254" w:type="dxa"/>
            <w:tcBorders>
              <w:top w:val="nil"/>
              <w:left w:val="nil"/>
              <w:right w:val="nil"/>
            </w:tcBorders>
          </w:tcPr>
          <w:p w:rsidR="008D48B6" w:rsidRPr="00071644" w:rsidRDefault="008D48B6" w:rsidP="00A44757"/>
        </w:tc>
      </w:tr>
      <w:tr w:rsidR="008D48B6" w:rsidRPr="0095501F">
        <w:tc>
          <w:tcPr>
            <w:tcW w:w="8234" w:type="dxa"/>
            <w:gridSpan w:val="3"/>
          </w:tcPr>
          <w:p w:rsidR="008D48B6" w:rsidRPr="0095501F" w:rsidRDefault="008D48B6" w:rsidP="0095501F">
            <w:pPr>
              <w:spacing w:before="120" w:after="120"/>
              <w:rPr>
                <w:b/>
                <w:i/>
              </w:rPr>
            </w:pPr>
            <w:r w:rsidRPr="0095501F">
              <w:rPr>
                <w:b/>
                <w:i/>
                <w:szCs w:val="22"/>
              </w:rPr>
              <w:t>Course, Track and Heading Definitions</w:t>
            </w:r>
          </w:p>
        </w:tc>
      </w:tr>
      <w:tr w:rsidR="008D48B6" w:rsidRPr="00071644">
        <w:tc>
          <w:tcPr>
            <w:tcW w:w="1980" w:type="dxa"/>
            <w:gridSpan w:val="2"/>
          </w:tcPr>
          <w:p w:rsidR="008D48B6" w:rsidRPr="00071644" w:rsidRDefault="008D48B6" w:rsidP="0095501F">
            <w:pPr>
              <w:spacing w:before="40"/>
              <w:rPr>
                <w:rFonts w:cs="Arial"/>
                <w:i/>
                <w:highlight w:val="cyan"/>
              </w:rPr>
            </w:pPr>
            <w:r w:rsidRPr="00071644">
              <w:rPr>
                <w:rFonts w:cs="Arial"/>
                <w:i/>
                <w:szCs w:val="22"/>
                <w:highlight w:val="cyan"/>
                <w:lang w:eastAsia="sv-SE"/>
              </w:rPr>
              <w:t>Course</w:t>
            </w:r>
          </w:p>
        </w:tc>
        <w:tc>
          <w:tcPr>
            <w:tcW w:w="6254" w:type="dxa"/>
          </w:tcPr>
          <w:p w:rsidR="008D48B6" w:rsidRPr="00071644" w:rsidRDefault="008D48B6" w:rsidP="0095501F">
            <w:pPr>
              <w:spacing w:before="40"/>
              <w:rPr>
                <w:rFonts w:cs="Arial"/>
                <w:highlight w:val="cyan"/>
              </w:rPr>
            </w:pPr>
            <w:r w:rsidRPr="00071644">
              <w:rPr>
                <w:rFonts w:cs="Arial"/>
                <w:szCs w:val="22"/>
                <w:highlight w:val="cyan"/>
                <w:lang w:eastAsia="sv-SE"/>
              </w:rPr>
              <w:t>The intended direction of movement of a vessel through the water.</w:t>
            </w:r>
            <w:r w:rsidRPr="00071644">
              <w:rPr>
                <w:b/>
                <w:szCs w:val="22"/>
                <w:highlight w:val="cyan"/>
                <w:vertAlign w:val="superscript"/>
              </w:rPr>
              <w:t>2</w:t>
            </w:r>
          </w:p>
        </w:tc>
      </w:tr>
      <w:tr w:rsidR="008D48B6" w:rsidRPr="00071644">
        <w:tc>
          <w:tcPr>
            <w:tcW w:w="1980" w:type="dxa"/>
            <w:gridSpan w:val="2"/>
          </w:tcPr>
          <w:p w:rsidR="008D48B6" w:rsidRPr="00071644" w:rsidRDefault="008D48B6" w:rsidP="0095501F">
            <w:pPr>
              <w:spacing w:before="40"/>
              <w:rPr>
                <w:rFonts w:cs="Arial"/>
                <w:i/>
                <w:highlight w:val="cyan"/>
              </w:rPr>
            </w:pPr>
            <w:r w:rsidRPr="00071644">
              <w:rPr>
                <w:rFonts w:cs="Arial"/>
                <w:i/>
                <w:szCs w:val="22"/>
                <w:highlight w:val="cyan"/>
                <w:lang w:eastAsia="sv-SE"/>
              </w:rPr>
              <w:t>Course Made Good</w:t>
            </w:r>
          </w:p>
        </w:tc>
        <w:tc>
          <w:tcPr>
            <w:tcW w:w="6254" w:type="dxa"/>
          </w:tcPr>
          <w:p w:rsidR="008D48B6" w:rsidRPr="00071644" w:rsidRDefault="008D48B6" w:rsidP="0095501F">
            <w:pPr>
              <w:tabs>
                <w:tab w:val="left" w:pos="1980"/>
              </w:tabs>
              <w:autoSpaceDE w:val="0"/>
              <w:autoSpaceDN w:val="0"/>
              <w:adjustRightInd w:val="0"/>
              <w:spacing w:before="40"/>
              <w:rPr>
                <w:rFonts w:cs="Arial"/>
                <w:highlight w:val="cyan"/>
                <w:lang w:eastAsia="sv-SE"/>
              </w:rPr>
            </w:pPr>
            <w:r w:rsidRPr="00071644">
              <w:rPr>
                <w:rFonts w:cs="Arial"/>
                <w:szCs w:val="22"/>
                <w:highlight w:val="cyan"/>
                <w:lang w:eastAsia="sv-SE"/>
              </w:rPr>
              <w:t>That course which a vessel makes good over ground, as a result of the effect of currents, tidal streams, and leeway caused by wind and sea.</w:t>
            </w:r>
          </w:p>
        </w:tc>
      </w:tr>
      <w:tr w:rsidR="008D48B6" w:rsidRPr="00071644">
        <w:tc>
          <w:tcPr>
            <w:tcW w:w="1980" w:type="dxa"/>
            <w:gridSpan w:val="2"/>
          </w:tcPr>
          <w:p w:rsidR="008D48B6" w:rsidRPr="00071644" w:rsidRDefault="008D48B6" w:rsidP="0095501F">
            <w:pPr>
              <w:spacing w:before="40"/>
              <w:rPr>
                <w:rFonts w:cs="Arial"/>
                <w:i/>
                <w:highlight w:val="cyan"/>
                <w:lang w:eastAsia="sv-SE"/>
              </w:rPr>
            </w:pPr>
            <w:r w:rsidRPr="00071644">
              <w:rPr>
                <w:rFonts w:cs="Arial"/>
                <w:i/>
                <w:szCs w:val="22"/>
                <w:highlight w:val="cyan"/>
                <w:lang w:eastAsia="sv-SE"/>
              </w:rPr>
              <w:t>Course to Make Good</w:t>
            </w:r>
          </w:p>
        </w:tc>
        <w:tc>
          <w:tcPr>
            <w:tcW w:w="6254" w:type="dxa"/>
          </w:tcPr>
          <w:p w:rsidR="008D48B6" w:rsidRPr="00071644" w:rsidRDefault="008D48B6" w:rsidP="0095501F">
            <w:pPr>
              <w:spacing w:before="40"/>
              <w:rPr>
                <w:rFonts w:cs="Arial"/>
                <w:highlight w:val="cyan"/>
                <w:lang w:eastAsia="sv-SE"/>
              </w:rPr>
            </w:pPr>
            <w:r w:rsidRPr="00071644">
              <w:rPr>
                <w:rFonts w:cs="Arial"/>
                <w:szCs w:val="22"/>
                <w:highlight w:val="cyan"/>
                <w:lang w:eastAsia="sv-SE"/>
              </w:rPr>
              <w:t xml:space="preserve">That course which a vessel intends to make good over ground, after allowing for the effect of currents, tidal streams, and leeway caused by wind and sea. </w:t>
            </w:r>
            <w:r w:rsidRPr="00071644">
              <w:rPr>
                <w:szCs w:val="22"/>
                <w:highlight w:val="cyan"/>
              </w:rPr>
              <w:t xml:space="preserve"> (Be aware that this term does not equate to Course to Steer).</w:t>
            </w:r>
          </w:p>
        </w:tc>
      </w:tr>
      <w:tr w:rsidR="008D48B6" w:rsidRPr="00071644">
        <w:tc>
          <w:tcPr>
            <w:tcW w:w="1980" w:type="dxa"/>
            <w:gridSpan w:val="2"/>
          </w:tcPr>
          <w:p w:rsidR="008D48B6" w:rsidRPr="00071644" w:rsidRDefault="008D48B6" w:rsidP="0095501F">
            <w:pPr>
              <w:spacing w:before="40"/>
              <w:rPr>
                <w:i/>
                <w:highlight w:val="cyan"/>
              </w:rPr>
            </w:pPr>
            <w:r w:rsidRPr="00071644">
              <w:rPr>
                <w:rFonts w:cs="Arial"/>
                <w:i/>
                <w:szCs w:val="22"/>
                <w:highlight w:val="cyan"/>
                <w:lang w:eastAsia="sv-SE"/>
              </w:rPr>
              <w:t>Track</w:t>
            </w:r>
          </w:p>
        </w:tc>
        <w:tc>
          <w:tcPr>
            <w:tcW w:w="6254" w:type="dxa"/>
          </w:tcPr>
          <w:p w:rsidR="008D48B6" w:rsidRPr="00071644" w:rsidRDefault="008D48B6" w:rsidP="0095501F">
            <w:pPr>
              <w:spacing w:before="40"/>
              <w:rPr>
                <w:rFonts w:cs="Arial"/>
                <w:highlight w:val="cyan"/>
              </w:rPr>
            </w:pPr>
            <w:r w:rsidRPr="00071644">
              <w:rPr>
                <w:rFonts w:cs="Arial"/>
                <w:szCs w:val="22"/>
                <w:highlight w:val="cyan"/>
                <w:lang w:eastAsia="sv-SE"/>
              </w:rPr>
              <w:t>The path followed, or to be followed, between one position and another.</w:t>
            </w:r>
            <w:r w:rsidRPr="00071644">
              <w:rPr>
                <w:b/>
                <w:szCs w:val="22"/>
                <w:highlight w:val="cyan"/>
                <w:vertAlign w:val="superscript"/>
              </w:rPr>
              <w:t xml:space="preserve"> 2</w:t>
            </w:r>
          </w:p>
        </w:tc>
      </w:tr>
      <w:tr w:rsidR="008D48B6" w:rsidRPr="003946EE">
        <w:tc>
          <w:tcPr>
            <w:tcW w:w="1980" w:type="dxa"/>
            <w:gridSpan w:val="2"/>
          </w:tcPr>
          <w:p w:rsidR="008D48B6" w:rsidRPr="00071644" w:rsidRDefault="008D48B6" w:rsidP="0095501F">
            <w:pPr>
              <w:spacing w:before="40"/>
              <w:rPr>
                <w:i/>
                <w:highlight w:val="cyan"/>
              </w:rPr>
            </w:pPr>
            <w:r w:rsidRPr="00071644">
              <w:rPr>
                <w:rFonts w:cs="Arial"/>
                <w:i/>
                <w:szCs w:val="22"/>
                <w:highlight w:val="cyan"/>
                <w:lang w:eastAsia="sv-SE"/>
              </w:rPr>
              <w:t>Heading</w:t>
            </w:r>
          </w:p>
        </w:tc>
        <w:tc>
          <w:tcPr>
            <w:tcW w:w="6254" w:type="dxa"/>
          </w:tcPr>
          <w:p w:rsidR="008D48B6" w:rsidRPr="00757D6C" w:rsidRDefault="008D48B6" w:rsidP="0095501F">
            <w:pPr>
              <w:tabs>
                <w:tab w:val="left" w:pos="1980"/>
              </w:tabs>
              <w:autoSpaceDE w:val="0"/>
              <w:autoSpaceDN w:val="0"/>
              <w:adjustRightInd w:val="0"/>
              <w:spacing w:before="40"/>
              <w:rPr>
                <w:rFonts w:cs="Arial"/>
                <w:lang w:eastAsia="sv-SE"/>
              </w:rPr>
            </w:pPr>
            <w:r w:rsidRPr="00071644">
              <w:rPr>
                <w:rFonts w:cs="Arial"/>
                <w:szCs w:val="22"/>
                <w:highlight w:val="cyan"/>
                <w:lang w:eastAsia="sv-SE"/>
              </w:rPr>
              <w:t>The horizontal direction of the vessel's bows at a given moment measured in degrees clockwise from north.</w:t>
            </w:r>
            <w:r w:rsidRPr="00071644">
              <w:rPr>
                <w:b/>
                <w:szCs w:val="22"/>
                <w:highlight w:val="cyan"/>
                <w:vertAlign w:val="superscript"/>
              </w:rPr>
              <w:t xml:space="preserve"> 2</w:t>
            </w:r>
          </w:p>
        </w:tc>
      </w:tr>
      <w:tr w:rsidR="008D48B6" w:rsidRPr="003946EE">
        <w:tc>
          <w:tcPr>
            <w:tcW w:w="1980" w:type="dxa"/>
            <w:gridSpan w:val="2"/>
          </w:tcPr>
          <w:p w:rsidR="008D48B6" w:rsidRPr="00071644" w:rsidRDefault="008D48B6" w:rsidP="00A44757">
            <w:pPr>
              <w:rPr>
                <w:rFonts w:cs="Arial"/>
                <w:i/>
                <w:highlight w:val="cyan"/>
                <w:lang w:eastAsia="sv-SE"/>
              </w:rPr>
            </w:pPr>
          </w:p>
        </w:tc>
        <w:tc>
          <w:tcPr>
            <w:tcW w:w="6254" w:type="dxa"/>
          </w:tcPr>
          <w:p w:rsidR="008D48B6" w:rsidRPr="00071644" w:rsidRDefault="008D48B6" w:rsidP="00A44757">
            <w:pPr>
              <w:tabs>
                <w:tab w:val="left" w:pos="1980"/>
              </w:tabs>
              <w:autoSpaceDE w:val="0"/>
              <w:autoSpaceDN w:val="0"/>
              <w:adjustRightInd w:val="0"/>
              <w:rPr>
                <w:rFonts w:cs="Arial"/>
                <w:highlight w:val="cyan"/>
                <w:lang w:eastAsia="sv-SE"/>
              </w:rPr>
            </w:pPr>
          </w:p>
        </w:tc>
      </w:tr>
      <w:tr w:rsidR="008D48B6" w:rsidRPr="003946EE">
        <w:tc>
          <w:tcPr>
            <w:tcW w:w="1980" w:type="dxa"/>
            <w:gridSpan w:val="2"/>
            <w:tcBorders>
              <w:left w:val="nil"/>
              <w:bottom w:val="nil"/>
              <w:right w:val="nil"/>
            </w:tcBorders>
          </w:tcPr>
          <w:p w:rsidR="008D48B6" w:rsidRPr="003946EE" w:rsidRDefault="008D48B6" w:rsidP="00A44757">
            <w:pPr>
              <w:rPr>
                <w:i/>
              </w:rPr>
            </w:pPr>
          </w:p>
        </w:tc>
        <w:tc>
          <w:tcPr>
            <w:tcW w:w="6254" w:type="dxa"/>
            <w:tcBorders>
              <w:left w:val="nil"/>
              <w:bottom w:val="nil"/>
              <w:right w:val="nil"/>
            </w:tcBorders>
          </w:tcPr>
          <w:p w:rsidR="008D48B6" w:rsidRPr="003946EE" w:rsidRDefault="008D48B6" w:rsidP="00A44757"/>
        </w:tc>
      </w:tr>
      <w:tr w:rsidR="008D48B6" w:rsidRPr="003946EE">
        <w:tc>
          <w:tcPr>
            <w:tcW w:w="360" w:type="dxa"/>
            <w:tcBorders>
              <w:top w:val="nil"/>
              <w:left w:val="nil"/>
              <w:bottom w:val="nil"/>
              <w:right w:val="nil"/>
            </w:tcBorders>
          </w:tcPr>
          <w:p w:rsidR="008D48B6" w:rsidRPr="003946EE" w:rsidRDefault="008D48B6" w:rsidP="00A44757">
            <w:r w:rsidRPr="003946EE">
              <w:rPr>
                <w:b/>
                <w:szCs w:val="22"/>
                <w:vertAlign w:val="superscript"/>
              </w:rPr>
              <w:t>1</w:t>
            </w:r>
          </w:p>
        </w:tc>
        <w:tc>
          <w:tcPr>
            <w:tcW w:w="7874" w:type="dxa"/>
            <w:gridSpan w:val="2"/>
            <w:tcBorders>
              <w:top w:val="nil"/>
              <w:left w:val="nil"/>
              <w:bottom w:val="nil"/>
              <w:right w:val="nil"/>
            </w:tcBorders>
          </w:tcPr>
          <w:p w:rsidR="008D48B6" w:rsidRPr="003946EE" w:rsidRDefault="008D48B6" w:rsidP="00A44757">
            <w:r w:rsidRPr="003946EE">
              <w:rPr>
                <w:szCs w:val="22"/>
              </w:rPr>
              <w:t>IMO Resolution A.857(20) Guidelines For Vessel Traffic Services</w:t>
            </w:r>
          </w:p>
        </w:tc>
      </w:tr>
      <w:tr w:rsidR="008D48B6" w:rsidRPr="003946EE">
        <w:tc>
          <w:tcPr>
            <w:tcW w:w="360" w:type="dxa"/>
            <w:tcBorders>
              <w:top w:val="nil"/>
              <w:left w:val="nil"/>
              <w:bottom w:val="nil"/>
              <w:right w:val="nil"/>
            </w:tcBorders>
          </w:tcPr>
          <w:p w:rsidR="008D48B6" w:rsidRPr="003946EE" w:rsidRDefault="008D48B6" w:rsidP="00A44757">
            <w:pPr>
              <w:rPr>
                <w:b/>
                <w:vertAlign w:val="superscript"/>
              </w:rPr>
            </w:pPr>
            <w:r w:rsidRPr="003946EE">
              <w:rPr>
                <w:b/>
                <w:szCs w:val="22"/>
                <w:vertAlign w:val="superscript"/>
              </w:rPr>
              <w:t>2</w:t>
            </w:r>
          </w:p>
        </w:tc>
        <w:tc>
          <w:tcPr>
            <w:tcW w:w="7874" w:type="dxa"/>
            <w:gridSpan w:val="2"/>
            <w:tcBorders>
              <w:top w:val="nil"/>
              <w:left w:val="nil"/>
              <w:bottom w:val="nil"/>
              <w:right w:val="nil"/>
            </w:tcBorders>
          </w:tcPr>
          <w:p w:rsidR="008D48B6" w:rsidRPr="003946EE" w:rsidRDefault="008D48B6" w:rsidP="00A44757">
            <w:r w:rsidRPr="003946EE">
              <w:rPr>
                <w:szCs w:val="22"/>
              </w:rPr>
              <w:t>IMO Resolution A.918(22) IMO Standard Marine Communication Phrases</w:t>
            </w:r>
          </w:p>
        </w:tc>
      </w:tr>
    </w:tbl>
    <w:p w:rsidR="008D48B6" w:rsidRDefault="008D48B6" w:rsidP="004A3893">
      <w:pPr>
        <w:pStyle w:val="BodyText"/>
        <w:rPr>
          <w:lang w:eastAsia="de-DE"/>
        </w:rPr>
      </w:pPr>
    </w:p>
    <w:p w:rsidR="008D48B6" w:rsidRDefault="008D48B6">
      <w:pPr>
        <w:rPr>
          <w:b/>
          <w:caps/>
          <w:kern w:val="28"/>
          <w:sz w:val="24"/>
          <w:szCs w:val="20"/>
          <w:lang w:eastAsia="de-DE"/>
        </w:rPr>
      </w:pPr>
      <w:r>
        <w:br w:type="page"/>
      </w:r>
    </w:p>
    <w:p w:rsidR="008D48B6" w:rsidRDefault="008D48B6" w:rsidP="00E37F22">
      <w:pPr>
        <w:pStyle w:val="Heading1"/>
        <w:numPr>
          <w:ilvl w:val="0"/>
          <w:numId w:val="19"/>
        </w:numPr>
      </w:pPr>
      <w:bookmarkStart w:id="52" w:name="_Toc304463711"/>
      <w:r>
        <w:t>GENERAL PROVISIONS</w:t>
      </w:r>
      <w:bookmarkEnd w:id="52"/>
    </w:p>
    <w:p w:rsidR="008D48B6" w:rsidRPr="00E37F22" w:rsidRDefault="008D48B6" w:rsidP="00E37F22">
      <w:pPr>
        <w:pStyle w:val="Heading2"/>
        <w:numPr>
          <w:ilvl w:val="1"/>
          <w:numId w:val="17"/>
        </w:numPr>
        <w:rPr>
          <w:lang w:eastAsia="sv-SE"/>
        </w:rPr>
      </w:pPr>
      <w:bookmarkStart w:id="53" w:name="_Toc304463712"/>
      <w:r w:rsidRPr="00E37F22">
        <w:rPr>
          <w:lang w:eastAsia="sv-SE"/>
        </w:rPr>
        <w:t>Responding to traffic situations developing in the VTS area</w:t>
      </w:r>
      <w:bookmarkEnd w:id="53"/>
    </w:p>
    <w:p w:rsidR="008D48B6" w:rsidRDefault="008D48B6" w:rsidP="00EC3208">
      <w:pPr>
        <w:pStyle w:val="Default"/>
        <w:rPr>
          <w:sz w:val="22"/>
          <w:szCs w:val="22"/>
          <w:lang w:val="en-GB"/>
        </w:rPr>
      </w:pPr>
      <w:r w:rsidRPr="00962D02">
        <w:rPr>
          <w:sz w:val="22"/>
          <w:szCs w:val="22"/>
          <w:lang w:val="en-GB"/>
        </w:rPr>
        <w:t xml:space="preserve">IMO Resolution A.857(20) states that: </w:t>
      </w:r>
    </w:p>
    <w:p w:rsidR="008D48B6" w:rsidRPr="00962D02" w:rsidRDefault="008D48B6" w:rsidP="00EC3208">
      <w:pPr>
        <w:pStyle w:val="Default"/>
        <w:rPr>
          <w:sz w:val="22"/>
          <w:szCs w:val="22"/>
          <w:lang w:val="en-GB"/>
        </w:rPr>
      </w:pPr>
    </w:p>
    <w:p w:rsidR="008D48B6" w:rsidRDefault="008D48B6" w:rsidP="00EC3208">
      <w:pPr>
        <w:pStyle w:val="Default"/>
        <w:ind w:left="720"/>
        <w:rPr>
          <w:i/>
          <w:iCs/>
          <w:sz w:val="22"/>
          <w:szCs w:val="22"/>
          <w:lang w:val="en-GB"/>
        </w:rPr>
      </w:pPr>
      <w:r w:rsidRPr="00962D02">
        <w:rPr>
          <w:i/>
          <w:iCs/>
          <w:sz w:val="22"/>
          <w:szCs w:val="22"/>
          <w:lang w:val="en-GB"/>
        </w:rPr>
        <w:t xml:space="preserve">“A VTS should at all times be capable of generating a comprehensive overview of the traffic in its service area combined with all traffic influencing factors.” </w:t>
      </w:r>
    </w:p>
    <w:p w:rsidR="008D48B6" w:rsidRPr="00962D02" w:rsidRDefault="008D48B6" w:rsidP="00EC3208">
      <w:pPr>
        <w:pStyle w:val="Default"/>
        <w:ind w:left="720"/>
        <w:rPr>
          <w:sz w:val="22"/>
          <w:szCs w:val="22"/>
          <w:lang w:val="en-GB"/>
        </w:rPr>
      </w:pPr>
    </w:p>
    <w:p w:rsidR="008D48B6" w:rsidRDefault="008D48B6" w:rsidP="00EC3208">
      <w:pPr>
        <w:pStyle w:val="Default"/>
        <w:rPr>
          <w:sz w:val="22"/>
          <w:szCs w:val="22"/>
          <w:lang w:val="en-GB"/>
        </w:rPr>
      </w:pPr>
      <w:r w:rsidRPr="00962D02">
        <w:rPr>
          <w:sz w:val="22"/>
          <w:szCs w:val="22"/>
          <w:lang w:val="en-GB"/>
        </w:rPr>
        <w:t xml:space="preserve">The VTS should be able to compile a traffic image, which is the basis for its capability to respond to traffic situations developing in its service area. The VTS traffic image allows the VTS operator to evaluate situations and make decisions accordingly. </w:t>
      </w:r>
    </w:p>
    <w:p w:rsidR="008D48B6" w:rsidRPr="00962D02" w:rsidRDefault="008D48B6" w:rsidP="00EC3208">
      <w:pPr>
        <w:pStyle w:val="Default"/>
        <w:rPr>
          <w:sz w:val="22"/>
          <w:szCs w:val="22"/>
          <w:lang w:val="en-GB"/>
        </w:rPr>
      </w:pPr>
    </w:p>
    <w:p w:rsidR="008D48B6" w:rsidRDefault="008D48B6" w:rsidP="00EC3208">
      <w:pPr>
        <w:pStyle w:val="Default"/>
        <w:rPr>
          <w:ins w:id="54" w:author="mosu01" w:date="2011-09-21T16:35:00Z"/>
          <w:sz w:val="22"/>
          <w:szCs w:val="22"/>
          <w:lang w:val="en-GB"/>
        </w:rPr>
      </w:pPr>
      <w:r w:rsidRPr="00962D02">
        <w:rPr>
          <w:sz w:val="22"/>
          <w:szCs w:val="22"/>
          <w:lang w:val="en-GB"/>
        </w:rPr>
        <w:t>To respond to traffic situations developing in the VTS area and to decide upon appropriate actions the acquired data should be processed and evaluated. Conclusions from the evaluation need to be communicated to participating vessels</w:t>
      </w:r>
      <w:r>
        <w:rPr>
          <w:sz w:val="22"/>
          <w:szCs w:val="22"/>
          <w:lang w:val="en-GB"/>
        </w:rPr>
        <w:t xml:space="preserve"> by giving relevant information and in regard to the provided service type</w:t>
      </w:r>
      <w:r w:rsidRPr="00962D02">
        <w:rPr>
          <w:sz w:val="22"/>
          <w:szCs w:val="22"/>
          <w:lang w:val="en-GB"/>
        </w:rPr>
        <w:t xml:space="preserve">. </w:t>
      </w:r>
    </w:p>
    <w:p w:rsidR="003C5AE4" w:rsidRDefault="003C5AE4" w:rsidP="00EC3208">
      <w:pPr>
        <w:pStyle w:val="Default"/>
        <w:rPr>
          <w:ins w:id="55" w:author="mosu01" w:date="2011-09-21T16:35:00Z"/>
          <w:sz w:val="22"/>
          <w:szCs w:val="22"/>
          <w:lang w:val="en-GB"/>
        </w:rPr>
      </w:pPr>
    </w:p>
    <w:p w:rsidR="003C5AE4" w:rsidRPr="003C5AE4" w:rsidRDefault="003C5AE4" w:rsidP="003C5AE4">
      <w:pPr>
        <w:pStyle w:val="BodyText"/>
      </w:pPr>
      <w:ins w:id="56" w:author="mosu01" w:date="2011-09-21T16:35:00Z">
        <w:r>
          <w:t>A distinction should be made between the provision of navigational information, being a relay of information extracted from the VTS sensors and the traffic image, and the provision of navigational advice, where a professional opinion is included.</w:t>
        </w:r>
      </w:ins>
    </w:p>
    <w:p w:rsidR="008D48B6" w:rsidRPr="00BD11A2" w:rsidRDefault="008D48B6" w:rsidP="00BD11A2">
      <w:pPr>
        <w:pStyle w:val="Default"/>
        <w:spacing w:after="120"/>
        <w:jc w:val="both"/>
        <w:rPr>
          <w:sz w:val="22"/>
          <w:szCs w:val="22"/>
          <w:lang w:val="en-GB"/>
        </w:rPr>
      </w:pPr>
    </w:p>
    <w:p w:rsidR="008D48B6" w:rsidRPr="00BD11A2" w:rsidRDefault="008D48B6" w:rsidP="00E37F22">
      <w:pPr>
        <w:pStyle w:val="Heading2"/>
        <w:numPr>
          <w:ilvl w:val="1"/>
          <w:numId w:val="17"/>
        </w:numPr>
        <w:rPr>
          <w:lang w:eastAsia="sv-SE"/>
        </w:rPr>
      </w:pPr>
      <w:bookmarkStart w:id="57" w:name="_Toc304463713"/>
      <w:r w:rsidRPr="00BD11A2">
        <w:rPr>
          <w:lang w:eastAsia="sv-SE"/>
        </w:rPr>
        <w:t xml:space="preserve">Equipment </w:t>
      </w:r>
      <w:r>
        <w:rPr>
          <w:lang w:eastAsia="sv-SE"/>
        </w:rPr>
        <w:t>c</w:t>
      </w:r>
      <w:r w:rsidRPr="00BD11A2">
        <w:rPr>
          <w:lang w:eastAsia="sv-SE"/>
        </w:rPr>
        <w:t>apabilities</w:t>
      </w:r>
      <w:bookmarkEnd w:id="57"/>
      <w:r w:rsidRPr="00BD11A2">
        <w:rPr>
          <w:lang w:eastAsia="sv-SE"/>
        </w:rPr>
        <w:t xml:space="preserve"> </w:t>
      </w:r>
    </w:p>
    <w:p w:rsidR="008D48B6" w:rsidRDefault="008D48B6" w:rsidP="00BD11A2">
      <w:pPr>
        <w:pStyle w:val="Default"/>
        <w:spacing w:before="120" w:after="120"/>
        <w:ind w:hanging="1"/>
        <w:rPr>
          <w:sz w:val="22"/>
          <w:szCs w:val="22"/>
          <w:lang w:val="en-GB"/>
        </w:rPr>
      </w:pPr>
      <w:r w:rsidRPr="00BD11A2">
        <w:rPr>
          <w:sz w:val="22"/>
          <w:szCs w:val="22"/>
          <w:lang w:val="en-GB"/>
        </w:rPr>
        <w:t xml:space="preserve">Consideration should be given to the quality of the traffic image available, the communications capability and the equipment availability in determining to provide the specific service type. For further information refer to IALA Recommendation V-128 – </w:t>
      </w:r>
      <w:r w:rsidRPr="00BD11A2">
        <w:rPr>
          <w:i/>
          <w:iCs/>
          <w:sz w:val="22"/>
          <w:szCs w:val="22"/>
          <w:lang w:val="en-GB"/>
        </w:rPr>
        <w:t>Operational and Technical Performance Requirements for VTS Equipment</w:t>
      </w:r>
      <w:r w:rsidRPr="00BD11A2">
        <w:rPr>
          <w:sz w:val="22"/>
          <w:szCs w:val="22"/>
          <w:lang w:val="en-GB"/>
        </w:rPr>
        <w:t xml:space="preserve">. </w:t>
      </w:r>
    </w:p>
    <w:p w:rsidR="008D48B6" w:rsidRPr="00BD11A2" w:rsidRDefault="008D48B6" w:rsidP="00BD11A2">
      <w:pPr>
        <w:pStyle w:val="Default"/>
        <w:spacing w:before="120" w:after="120"/>
        <w:ind w:hanging="1"/>
        <w:rPr>
          <w:sz w:val="22"/>
          <w:szCs w:val="22"/>
          <w:lang w:val="en-GB"/>
        </w:rPr>
      </w:pPr>
    </w:p>
    <w:p w:rsidR="008D48B6" w:rsidRPr="00BD11A2" w:rsidRDefault="008D48B6" w:rsidP="00E37F22">
      <w:pPr>
        <w:pStyle w:val="Heading2"/>
        <w:numPr>
          <w:ilvl w:val="1"/>
          <w:numId w:val="17"/>
        </w:numPr>
        <w:rPr>
          <w:lang w:eastAsia="sv-SE"/>
        </w:rPr>
      </w:pPr>
      <w:bookmarkStart w:id="58" w:name="_Toc304463714"/>
      <w:r>
        <w:rPr>
          <w:lang w:eastAsia="sv-SE"/>
        </w:rPr>
        <w:t>Staffing and t</w:t>
      </w:r>
      <w:r w:rsidRPr="00BD11A2">
        <w:rPr>
          <w:lang w:eastAsia="sv-SE"/>
        </w:rPr>
        <w:t>raining</w:t>
      </w:r>
      <w:bookmarkEnd w:id="58"/>
      <w:r w:rsidRPr="00BD11A2">
        <w:rPr>
          <w:lang w:eastAsia="sv-SE"/>
        </w:rPr>
        <w:t xml:space="preserve"> </w:t>
      </w:r>
    </w:p>
    <w:p w:rsidR="008D48B6" w:rsidRPr="00BD11A2" w:rsidRDefault="008D48B6" w:rsidP="00BD11A2">
      <w:pPr>
        <w:pStyle w:val="Default"/>
        <w:spacing w:before="60" w:after="60"/>
        <w:jc w:val="both"/>
        <w:rPr>
          <w:sz w:val="22"/>
          <w:szCs w:val="22"/>
          <w:lang w:val="en-GB"/>
        </w:rPr>
      </w:pPr>
      <w:r w:rsidRPr="00BD11A2">
        <w:rPr>
          <w:sz w:val="22"/>
          <w:szCs w:val="22"/>
          <w:lang w:val="en-GB"/>
        </w:rPr>
        <w:t xml:space="preserve">It is important that VTS personnel should be trained and practiced in the delivery of the service type provided. In determining to provide VTS service types, the VTS/Competent Authorities should give careful consideration to: </w:t>
      </w:r>
    </w:p>
    <w:p w:rsidR="008D48B6" w:rsidRPr="00BD11A2" w:rsidRDefault="008D48B6" w:rsidP="00E37F22">
      <w:pPr>
        <w:pStyle w:val="Default"/>
        <w:numPr>
          <w:ilvl w:val="0"/>
          <w:numId w:val="18"/>
        </w:numPr>
        <w:spacing w:before="60" w:after="60"/>
        <w:jc w:val="both"/>
        <w:rPr>
          <w:sz w:val="22"/>
          <w:szCs w:val="22"/>
          <w:lang w:val="en-GB"/>
        </w:rPr>
      </w:pPr>
      <w:r w:rsidRPr="00BD11A2">
        <w:rPr>
          <w:sz w:val="22"/>
          <w:szCs w:val="22"/>
          <w:lang w:val="en-GB"/>
        </w:rPr>
        <w:t xml:space="preserve">VTS staffing levels; </w:t>
      </w:r>
    </w:p>
    <w:p w:rsidR="008D48B6" w:rsidRPr="00BD11A2" w:rsidRDefault="008D48B6" w:rsidP="00E37F22">
      <w:pPr>
        <w:pStyle w:val="Default"/>
        <w:numPr>
          <w:ilvl w:val="0"/>
          <w:numId w:val="18"/>
        </w:numPr>
        <w:spacing w:before="60" w:after="60"/>
        <w:rPr>
          <w:sz w:val="22"/>
          <w:szCs w:val="22"/>
          <w:lang w:val="en-GB"/>
        </w:rPr>
      </w:pPr>
      <w:r w:rsidRPr="00BD11A2">
        <w:rPr>
          <w:sz w:val="22"/>
          <w:szCs w:val="22"/>
          <w:lang w:val="en-GB"/>
        </w:rPr>
        <w:t>The qualifications of VTS personnel and appropriate delegations/authorisations regarding the type of service they may provide</w:t>
      </w:r>
      <w:r>
        <w:rPr>
          <w:sz w:val="22"/>
          <w:szCs w:val="22"/>
          <w:lang w:val="en-GB"/>
        </w:rPr>
        <w:t>.</w:t>
      </w:r>
    </w:p>
    <w:p w:rsidR="008D48B6" w:rsidRPr="00BD11A2" w:rsidRDefault="008D48B6" w:rsidP="00BD11A2">
      <w:pPr>
        <w:pStyle w:val="Default"/>
        <w:spacing w:before="60" w:after="60"/>
        <w:ind w:left="1133" w:hanging="568"/>
        <w:jc w:val="both"/>
        <w:rPr>
          <w:sz w:val="22"/>
          <w:szCs w:val="22"/>
          <w:lang w:val="en-GB"/>
        </w:rPr>
      </w:pPr>
    </w:p>
    <w:p w:rsidR="008D48B6" w:rsidRDefault="008D48B6" w:rsidP="00BD11A2">
      <w:pPr>
        <w:pStyle w:val="Default"/>
        <w:spacing w:before="60" w:after="60"/>
        <w:jc w:val="both"/>
        <w:rPr>
          <w:i/>
          <w:sz w:val="22"/>
          <w:szCs w:val="22"/>
          <w:lang w:val="en-GB"/>
        </w:rPr>
      </w:pPr>
      <w:r w:rsidRPr="00F47083">
        <w:rPr>
          <w:sz w:val="22"/>
          <w:szCs w:val="22"/>
          <w:lang w:val="en-GB"/>
        </w:rPr>
        <w:t xml:space="preserve">For further information refer to IALA Recommendation V-103 - </w:t>
      </w:r>
      <w:r>
        <w:rPr>
          <w:i/>
          <w:sz w:val="22"/>
          <w:szCs w:val="22"/>
          <w:lang w:val="en-GB"/>
        </w:rPr>
        <w:t>VTS Operator T</w:t>
      </w:r>
      <w:r w:rsidRPr="000908D6">
        <w:rPr>
          <w:i/>
          <w:sz w:val="22"/>
          <w:szCs w:val="22"/>
          <w:lang w:val="en-GB"/>
        </w:rPr>
        <w:t>raining</w:t>
      </w:r>
      <w:r w:rsidRPr="00F47083">
        <w:rPr>
          <w:sz w:val="22"/>
          <w:szCs w:val="22"/>
          <w:lang w:val="en-GB"/>
        </w:rPr>
        <w:t xml:space="preserve"> </w:t>
      </w:r>
      <w:r>
        <w:rPr>
          <w:sz w:val="22"/>
          <w:szCs w:val="22"/>
          <w:lang w:val="en-GB"/>
        </w:rPr>
        <w:t xml:space="preserve">and </w:t>
      </w:r>
      <w:r w:rsidRPr="00F47083">
        <w:rPr>
          <w:sz w:val="22"/>
          <w:szCs w:val="22"/>
          <w:lang w:val="en-GB"/>
        </w:rPr>
        <w:t xml:space="preserve">IALA Guidelines 1045 </w:t>
      </w:r>
      <w:r w:rsidRPr="000908D6">
        <w:rPr>
          <w:i/>
          <w:sz w:val="22"/>
          <w:szCs w:val="22"/>
          <w:lang w:val="en-GB"/>
        </w:rPr>
        <w:t>on Staffing Levels at VTS Centres</w:t>
      </w:r>
      <w:r>
        <w:rPr>
          <w:i/>
          <w:sz w:val="22"/>
          <w:szCs w:val="22"/>
          <w:lang w:val="en-GB"/>
        </w:rPr>
        <w:t>.</w:t>
      </w:r>
    </w:p>
    <w:p w:rsidR="008D48B6" w:rsidRDefault="008D48B6" w:rsidP="00BD11A2">
      <w:pPr>
        <w:pStyle w:val="Default"/>
        <w:spacing w:before="60" w:after="60"/>
        <w:jc w:val="both"/>
        <w:rPr>
          <w:sz w:val="22"/>
          <w:szCs w:val="22"/>
          <w:lang w:val="en-GB"/>
        </w:rPr>
      </w:pPr>
    </w:p>
    <w:p w:rsidR="008D48B6" w:rsidRPr="009354A6" w:rsidRDefault="008D48B6" w:rsidP="00E37F22">
      <w:pPr>
        <w:pStyle w:val="Heading2"/>
        <w:numPr>
          <w:ilvl w:val="1"/>
          <w:numId w:val="17"/>
        </w:numPr>
        <w:rPr>
          <w:lang w:eastAsia="sv-SE"/>
        </w:rPr>
      </w:pPr>
      <w:bookmarkStart w:id="59" w:name="_Toc304463715"/>
      <w:r w:rsidRPr="009354A6">
        <w:rPr>
          <w:lang w:eastAsia="sv-SE"/>
        </w:rPr>
        <w:t>Legal</w:t>
      </w:r>
      <w:bookmarkEnd w:id="59"/>
      <w:r w:rsidRPr="009354A6">
        <w:rPr>
          <w:lang w:eastAsia="sv-SE"/>
        </w:rPr>
        <w:t xml:space="preserve"> </w:t>
      </w:r>
    </w:p>
    <w:p w:rsidR="008D48B6" w:rsidRDefault="008D48B6" w:rsidP="00BD11A2">
      <w:pPr>
        <w:rPr>
          <w:szCs w:val="22"/>
        </w:rPr>
      </w:pPr>
      <w:r w:rsidRPr="009354A6">
        <w:rPr>
          <w:szCs w:val="22"/>
        </w:rPr>
        <w:t xml:space="preserve">It is important that consideration is given to the national and international legal basis for the provision of the service type provided. </w:t>
      </w:r>
    </w:p>
    <w:p w:rsidR="008D48B6" w:rsidRDefault="008D48B6" w:rsidP="00BD11A2">
      <w:pPr>
        <w:rPr>
          <w:szCs w:val="22"/>
        </w:rPr>
      </w:pPr>
    </w:p>
    <w:p w:rsidR="008D48B6" w:rsidRPr="009354A6" w:rsidRDefault="008D48B6" w:rsidP="00BD11A2">
      <w:pPr>
        <w:rPr>
          <w:szCs w:val="22"/>
        </w:rPr>
      </w:pPr>
      <w:r>
        <w:rPr>
          <w:szCs w:val="22"/>
        </w:rPr>
        <w:t>Instruction [and advice]</w:t>
      </w:r>
      <w:r w:rsidRPr="009354A6">
        <w:rPr>
          <w:szCs w:val="22"/>
        </w:rPr>
        <w:t xml:space="preserve"> by VTS personnel should be given under the regulatory powers and responsibilities of the VTS / Competent Authorities.</w:t>
      </w:r>
    </w:p>
    <w:p w:rsidR="008D48B6" w:rsidRDefault="008D48B6" w:rsidP="00BD11A2">
      <w:pPr>
        <w:rPr>
          <w:szCs w:val="22"/>
        </w:rPr>
      </w:pPr>
    </w:p>
    <w:p w:rsidR="008D48B6" w:rsidRPr="001E7670" w:rsidRDefault="008D48B6" w:rsidP="00E37F22">
      <w:pPr>
        <w:pStyle w:val="Heading2"/>
        <w:numPr>
          <w:ilvl w:val="1"/>
          <w:numId w:val="17"/>
        </w:numPr>
        <w:rPr>
          <w:lang w:eastAsia="sv-SE"/>
        </w:rPr>
      </w:pPr>
      <w:bookmarkStart w:id="60" w:name="_Toc304463716"/>
      <w:r w:rsidRPr="001E7670">
        <w:rPr>
          <w:lang w:eastAsia="sv-SE"/>
        </w:rPr>
        <w:t xml:space="preserve">Operational </w:t>
      </w:r>
      <w:r>
        <w:rPr>
          <w:lang w:eastAsia="sv-SE"/>
        </w:rPr>
        <w:t>p</w:t>
      </w:r>
      <w:r w:rsidRPr="001E7670">
        <w:rPr>
          <w:lang w:eastAsia="sv-SE"/>
        </w:rPr>
        <w:t>rocedures</w:t>
      </w:r>
      <w:bookmarkEnd w:id="60"/>
      <w:r w:rsidRPr="001E7670">
        <w:rPr>
          <w:lang w:eastAsia="sv-SE"/>
        </w:rPr>
        <w:t xml:space="preserve"> </w:t>
      </w:r>
    </w:p>
    <w:p w:rsidR="008D48B6" w:rsidRDefault="008D48B6" w:rsidP="00C82699">
      <w:pPr>
        <w:rPr>
          <w:szCs w:val="22"/>
        </w:rPr>
      </w:pPr>
      <w:r w:rsidRPr="001E7670">
        <w:rPr>
          <w:szCs w:val="22"/>
        </w:rPr>
        <w:t>All details for the provision of a</w:t>
      </w:r>
      <w:r>
        <w:rPr>
          <w:szCs w:val="22"/>
        </w:rPr>
        <w:t>ny type of s</w:t>
      </w:r>
      <w:r w:rsidRPr="001E7670">
        <w:rPr>
          <w:szCs w:val="22"/>
        </w:rPr>
        <w:t xml:space="preserve">ervice, </w:t>
      </w:r>
      <w:r>
        <w:rPr>
          <w:szCs w:val="22"/>
        </w:rPr>
        <w:t xml:space="preserve">including the terminology used, </w:t>
      </w:r>
      <w:r w:rsidRPr="001E7670">
        <w:rPr>
          <w:szCs w:val="22"/>
        </w:rPr>
        <w:t xml:space="preserve">should be contained in the Standard Operating Procedures (SOP) of the VTS Centre. </w:t>
      </w:r>
    </w:p>
    <w:p w:rsidR="008D48B6" w:rsidRPr="001E7670" w:rsidRDefault="008D48B6" w:rsidP="00C82699">
      <w:pPr>
        <w:rPr>
          <w:szCs w:val="22"/>
        </w:rPr>
      </w:pPr>
    </w:p>
    <w:p w:rsidR="008D48B6" w:rsidRDefault="008D48B6" w:rsidP="00C82699">
      <w:pPr>
        <w:rPr>
          <w:lang w:eastAsia="de-DE"/>
        </w:rPr>
      </w:pPr>
      <w:r>
        <w:rPr>
          <w:szCs w:val="22"/>
        </w:rPr>
        <w:t xml:space="preserve">Further information and guidance on preparing operational procedures is provided in the IALA Recommendation V-127 </w:t>
      </w:r>
      <w:r w:rsidRPr="000908D6">
        <w:rPr>
          <w:i/>
          <w:szCs w:val="22"/>
        </w:rPr>
        <w:t>o</w:t>
      </w:r>
      <w:r>
        <w:rPr>
          <w:i/>
          <w:iCs/>
          <w:szCs w:val="22"/>
        </w:rPr>
        <w:t>n Operational Procedures for Vessel Traffic Services.</w:t>
      </w:r>
    </w:p>
    <w:p w:rsidR="008D48B6" w:rsidRDefault="008D48B6" w:rsidP="00C82699">
      <w:pPr>
        <w:rPr>
          <w:lang w:eastAsia="de-DE"/>
        </w:rPr>
      </w:pPr>
    </w:p>
    <w:p w:rsidR="008D48B6" w:rsidRPr="001E7670" w:rsidRDefault="008D48B6" w:rsidP="00E37F22">
      <w:pPr>
        <w:pStyle w:val="Heading2"/>
        <w:numPr>
          <w:ilvl w:val="1"/>
          <w:numId w:val="17"/>
        </w:numPr>
        <w:rPr>
          <w:lang w:eastAsia="sv-SE"/>
        </w:rPr>
      </w:pPr>
      <w:bookmarkStart w:id="61" w:name="_Toc304463717"/>
      <w:r w:rsidRPr="001E7670">
        <w:rPr>
          <w:lang w:eastAsia="sv-SE"/>
        </w:rPr>
        <w:t xml:space="preserve">Promulgation of </w:t>
      </w:r>
      <w:r>
        <w:rPr>
          <w:lang w:eastAsia="sv-SE"/>
        </w:rPr>
        <w:t>i</w:t>
      </w:r>
      <w:r w:rsidRPr="001E7670">
        <w:rPr>
          <w:lang w:eastAsia="sv-SE"/>
        </w:rPr>
        <w:t xml:space="preserve">nformation and </w:t>
      </w:r>
      <w:r>
        <w:rPr>
          <w:lang w:eastAsia="sv-SE"/>
        </w:rPr>
        <w:t>t</w:t>
      </w:r>
      <w:r w:rsidRPr="001E7670">
        <w:rPr>
          <w:lang w:eastAsia="sv-SE"/>
        </w:rPr>
        <w:t xml:space="preserve">ypes of </w:t>
      </w:r>
      <w:r>
        <w:rPr>
          <w:lang w:eastAsia="sv-SE"/>
        </w:rPr>
        <w:t>s</w:t>
      </w:r>
      <w:r w:rsidRPr="001E7670">
        <w:rPr>
          <w:lang w:eastAsia="sv-SE"/>
        </w:rPr>
        <w:t>ervices</w:t>
      </w:r>
      <w:bookmarkEnd w:id="61"/>
      <w:r w:rsidRPr="001E7670">
        <w:rPr>
          <w:lang w:eastAsia="sv-SE"/>
        </w:rPr>
        <w:t xml:space="preserve"> </w:t>
      </w:r>
    </w:p>
    <w:p w:rsidR="008D48B6" w:rsidRDefault="008D48B6" w:rsidP="00C82699">
      <w:pPr>
        <w:rPr>
          <w:szCs w:val="22"/>
        </w:rPr>
      </w:pPr>
      <w:r>
        <w:rPr>
          <w:szCs w:val="22"/>
        </w:rPr>
        <w:t>The services offered to the mariner by a VTS should be promulgated to vessels in the appropriate internationally recognised marine publications, including the IALA World VTS Guide and locally produced User Guide</w:t>
      </w:r>
      <w:ins w:id="62" w:author="mosu01" w:date="2011-09-21T12:46:00Z">
        <w:r w:rsidR="007E3644">
          <w:rPr>
            <w:szCs w:val="22"/>
          </w:rPr>
          <w:t>s</w:t>
        </w:r>
      </w:ins>
      <w:r>
        <w:rPr>
          <w:szCs w:val="22"/>
        </w:rPr>
        <w:t xml:space="preserve"> or Manual</w:t>
      </w:r>
      <w:ins w:id="63" w:author="mosu01" w:date="2011-09-21T12:46:00Z">
        <w:r w:rsidR="007E3644">
          <w:rPr>
            <w:szCs w:val="22"/>
          </w:rPr>
          <w:t>s</w:t>
        </w:r>
      </w:ins>
      <w:r>
        <w:rPr>
          <w:szCs w:val="22"/>
        </w:rPr>
        <w:t>. This should include details of the VTS</w:t>
      </w:r>
      <w:ins w:id="64" w:author="mosu01" w:date="2011-09-21T12:47:00Z">
        <w:r w:rsidR="007E3644">
          <w:rPr>
            <w:szCs w:val="22"/>
          </w:rPr>
          <w:t xml:space="preserve"> area</w:t>
        </w:r>
      </w:ins>
      <w:r>
        <w:rPr>
          <w:szCs w:val="22"/>
        </w:rPr>
        <w:t>, its capabilities, types of service provided, rules, regulations, requirements and procedures</w:t>
      </w:r>
      <w:proofErr w:type="gramStart"/>
      <w:r>
        <w:rPr>
          <w:szCs w:val="22"/>
        </w:rPr>
        <w:t xml:space="preserve">. </w:t>
      </w:r>
      <w:proofErr w:type="gramEnd"/>
      <w:r>
        <w:rPr>
          <w:szCs w:val="22"/>
        </w:rPr>
        <w:t xml:space="preserve">The information promulgated should be verified and up-dated at least at annual intervals. </w:t>
      </w:r>
    </w:p>
    <w:p w:rsidR="008D48B6" w:rsidRPr="00BD11A2" w:rsidRDefault="008D48B6" w:rsidP="00BD11A2">
      <w:pPr>
        <w:pStyle w:val="BodyText"/>
      </w:pPr>
    </w:p>
    <w:p w:rsidR="00F202BE" w:rsidRDefault="00F202BE" w:rsidP="00E37F22">
      <w:pPr>
        <w:pStyle w:val="Heading2"/>
        <w:numPr>
          <w:ilvl w:val="1"/>
          <w:numId w:val="17"/>
        </w:numPr>
        <w:rPr>
          <w:ins w:id="65" w:author="mosu01" w:date="2011-09-21T12:27:00Z"/>
          <w:lang w:eastAsia="sv-SE"/>
        </w:rPr>
      </w:pPr>
      <w:bookmarkStart w:id="66" w:name="_Toc304463718"/>
      <w:ins w:id="67" w:author="mosu01" w:date="2011-09-21T12:29:00Z">
        <w:r>
          <w:rPr>
            <w:lang w:eastAsia="sv-SE"/>
          </w:rPr>
          <w:t>C</w:t>
        </w:r>
      </w:ins>
      <w:ins w:id="68" w:author="mosu01" w:date="2011-09-21T12:27:00Z">
        <w:r>
          <w:rPr>
            <w:lang w:eastAsia="sv-SE"/>
          </w:rPr>
          <w:t>ommunication</w:t>
        </w:r>
        <w:bookmarkEnd w:id="66"/>
      </w:ins>
    </w:p>
    <w:p w:rsidR="00F202BE" w:rsidRDefault="00F202BE" w:rsidP="00F050FE">
      <w:pPr>
        <w:pStyle w:val="BodyText"/>
        <w:tabs>
          <w:tab w:val="left" w:pos="0"/>
        </w:tabs>
        <w:rPr>
          <w:ins w:id="69" w:author="mosu01" w:date="2011-09-21T12:32:00Z"/>
        </w:rPr>
      </w:pPr>
      <w:ins w:id="70" w:author="mosu01" w:date="2011-09-21T12:27:00Z">
        <w:r w:rsidRPr="00F202BE">
          <w:t>In any VTS message directed to a vessel or vessels it should be made clear whether the message contains information, adv</w:t>
        </w:r>
        <w:r>
          <w:t>ice, warning, or an instruction</w:t>
        </w:r>
      </w:ins>
      <w:ins w:id="71" w:author="mosu01" w:date="2011-09-21T12:29:00Z">
        <w:r>
          <w:t>.</w:t>
        </w:r>
      </w:ins>
    </w:p>
    <w:p w:rsidR="00F202BE" w:rsidRPr="00D50D7C" w:rsidRDefault="00F202BE" w:rsidP="00F202BE">
      <w:pPr>
        <w:pStyle w:val="BodyText"/>
        <w:rPr>
          <w:ins w:id="72" w:author="mosu01" w:date="2011-09-21T12:32:00Z"/>
        </w:rPr>
      </w:pPr>
      <w:ins w:id="73" w:author="mosu01" w:date="2011-09-21T12:32:00Z">
        <w:r>
          <w:t xml:space="preserve">A fundamental principle of VTS communications is that any communication </w:t>
        </w:r>
        <w:r w:rsidRPr="00D50D7C">
          <w:t>should be result-oriented only; leaving the details of execution, such as course to be steered or engine manoeuvres to be executed, to the master or pilot on board the vessel.</w:t>
        </w:r>
        <w:r w:rsidRPr="00C1060E">
          <w:t xml:space="preserve">  Phrases that are used </w:t>
        </w:r>
      </w:ins>
      <w:ins w:id="74" w:author="mosu01" w:date="2011-09-21T12:34:00Z">
        <w:r w:rsidR="00F34253">
          <w:t>on the bridge</w:t>
        </w:r>
      </w:ins>
      <w:ins w:id="75" w:author="mosu01" w:date="2011-09-21T12:32:00Z">
        <w:r w:rsidRPr="00C1060E">
          <w:t xml:space="preserve"> </w:t>
        </w:r>
      </w:ins>
      <w:ins w:id="76" w:author="mosu01" w:date="2011-09-21T12:34:00Z">
        <w:r w:rsidR="00F34253">
          <w:t xml:space="preserve">of the vessel, </w:t>
        </w:r>
      </w:ins>
      <w:ins w:id="77" w:author="mosu01" w:date="2011-09-21T12:32:00Z">
        <w:r w:rsidRPr="00C1060E">
          <w:t>in particular specific rudder or engine commands such as “Stop Engine” or “Hard to Starboard”</w:t>
        </w:r>
      </w:ins>
      <w:ins w:id="78" w:author="mosu01" w:date="2011-09-21T12:34:00Z">
        <w:r w:rsidR="00F34253">
          <w:t>,</w:t>
        </w:r>
      </w:ins>
      <w:ins w:id="79" w:author="mosu01" w:date="2011-09-21T12:32:00Z">
        <w:r w:rsidRPr="00C1060E">
          <w:t xml:space="preserve"> should never be used</w:t>
        </w:r>
      </w:ins>
      <w:ins w:id="80" w:author="mosu01" w:date="2011-09-21T12:34:00Z">
        <w:r w:rsidR="00F34253">
          <w:t xml:space="preserve"> by the VTS</w:t>
        </w:r>
      </w:ins>
      <w:ins w:id="81" w:author="mosu01" w:date="2011-09-21T12:32:00Z">
        <w:r w:rsidRPr="00C1060E">
          <w:t>.</w:t>
        </w:r>
      </w:ins>
    </w:p>
    <w:p w:rsidR="00F202BE" w:rsidRDefault="00F202BE" w:rsidP="00F202BE">
      <w:pPr>
        <w:pStyle w:val="BodyText"/>
        <w:tabs>
          <w:tab w:val="left" w:pos="0"/>
        </w:tabs>
        <w:rPr>
          <w:ins w:id="82" w:author="mosu01" w:date="2011-09-21T12:35:00Z"/>
        </w:rPr>
      </w:pPr>
      <w:ins w:id="83" w:author="mosu01" w:date="2011-09-21T12:27:00Z">
        <w:r w:rsidRPr="00F202BE">
          <w:t xml:space="preserve">IMO Standard </w:t>
        </w:r>
      </w:ins>
      <w:ins w:id="84" w:author="mosu01" w:date="2011-09-21T12:28:00Z">
        <w:r>
          <w:t xml:space="preserve">Marine </w:t>
        </w:r>
      </w:ins>
      <w:ins w:id="85" w:author="mosu01" w:date="2011-09-21T12:27:00Z">
        <w:r w:rsidRPr="00F202BE">
          <w:t>Communicat</w:t>
        </w:r>
        <w:r>
          <w:t>ion Phrases should be used wher</w:t>
        </w:r>
      </w:ins>
      <w:ins w:id="86" w:author="mosu01" w:date="2011-09-21T12:30:00Z">
        <w:r>
          <w:t>ever</w:t>
        </w:r>
      </w:ins>
      <w:ins w:id="87" w:author="mosu01" w:date="2011-09-21T12:27:00Z">
        <w:r w:rsidRPr="00F202BE">
          <w:t xml:space="preserve"> practicable.</w:t>
        </w:r>
      </w:ins>
    </w:p>
    <w:p w:rsidR="00F34253" w:rsidRPr="00F202BE" w:rsidRDefault="00F34253" w:rsidP="00F202BE">
      <w:pPr>
        <w:pStyle w:val="BodyText"/>
        <w:tabs>
          <w:tab w:val="left" w:pos="0"/>
        </w:tabs>
        <w:rPr>
          <w:ins w:id="88" w:author="mosu01" w:date="2011-09-21T12:27:00Z"/>
          <w:lang w:eastAsia="sv-SE"/>
        </w:rPr>
      </w:pPr>
    </w:p>
    <w:p w:rsidR="008D48B6" w:rsidRDefault="008D48B6" w:rsidP="00F202BE">
      <w:pPr>
        <w:pStyle w:val="Heading2"/>
        <w:numPr>
          <w:ilvl w:val="2"/>
          <w:numId w:val="17"/>
        </w:numPr>
        <w:rPr>
          <w:lang w:eastAsia="sv-SE"/>
        </w:rPr>
      </w:pPr>
      <w:bookmarkStart w:id="89" w:name="_Toc304463719"/>
      <w:r>
        <w:rPr>
          <w:lang w:eastAsia="sv-SE"/>
        </w:rPr>
        <w:t>Message markers</w:t>
      </w:r>
      <w:bookmarkEnd w:id="89"/>
    </w:p>
    <w:p w:rsidR="008D48B6" w:rsidRPr="00163F61" w:rsidRDefault="008D48B6" w:rsidP="00356DD7">
      <w:pPr>
        <w:pStyle w:val="Default"/>
        <w:rPr>
          <w:lang w:val="en-GB"/>
        </w:rPr>
      </w:pPr>
      <w:r>
        <w:rPr>
          <w:sz w:val="22"/>
          <w:szCs w:val="22"/>
          <w:lang w:val="en-GB"/>
        </w:rPr>
        <w:t>There are eight types of communication m</w:t>
      </w:r>
      <w:r w:rsidRPr="00481383">
        <w:rPr>
          <w:sz w:val="22"/>
          <w:szCs w:val="22"/>
          <w:lang w:val="en-GB"/>
        </w:rPr>
        <w:t xml:space="preserve">essage </w:t>
      </w:r>
      <w:r>
        <w:rPr>
          <w:sz w:val="22"/>
          <w:szCs w:val="22"/>
          <w:lang w:val="en-GB"/>
        </w:rPr>
        <w:t>m</w:t>
      </w:r>
      <w:r w:rsidRPr="00481383">
        <w:rPr>
          <w:sz w:val="22"/>
          <w:szCs w:val="22"/>
          <w:lang w:val="en-GB"/>
        </w:rPr>
        <w:t>arkers that are frequently used</w:t>
      </w:r>
      <w:r w:rsidR="0081008F">
        <w:rPr>
          <w:sz w:val="22"/>
          <w:szCs w:val="22"/>
          <w:lang w:val="en-GB"/>
        </w:rPr>
        <w:t xml:space="preserve"> </w:t>
      </w:r>
      <w:r w:rsidRPr="00481383">
        <w:rPr>
          <w:sz w:val="22"/>
          <w:szCs w:val="22"/>
          <w:lang w:val="en-GB"/>
        </w:rPr>
        <w:t xml:space="preserve">to emphasise the content of the message or to ensure that the message will be properly understood, particularly when language difficulties are apparent between the VTS and the vessel. </w:t>
      </w:r>
    </w:p>
    <w:p w:rsidR="008D48B6" w:rsidRDefault="008D48B6" w:rsidP="00631A1F">
      <w:pPr>
        <w:pStyle w:val="BodyText"/>
      </w:pPr>
    </w:p>
    <w:p w:rsidR="008D48B6" w:rsidRDefault="008D48B6" w:rsidP="00356DD7">
      <w:r>
        <w:t>I</w:t>
      </w:r>
      <w:r w:rsidRPr="001B3138">
        <w:t xml:space="preserve">t is recommended that message markers are used </w:t>
      </w:r>
      <w:r>
        <w:t xml:space="preserve">when providing Vessel Traffic </w:t>
      </w:r>
      <w:r w:rsidRPr="001B3138">
        <w:t>Service</w:t>
      </w:r>
      <w:r>
        <w:t>s</w:t>
      </w:r>
      <w:r w:rsidRPr="001B3138">
        <w:t xml:space="preserve">. </w:t>
      </w:r>
      <w:r>
        <w:t>However, i</w:t>
      </w:r>
      <w:r w:rsidRPr="001B3138">
        <w:t xml:space="preserve">t is at the discretion of the VTS or the bridge team </w:t>
      </w:r>
      <w:del w:id="90" w:author="mosu01" w:date="2011-09-21T12:40:00Z">
        <w:r w:rsidRPr="001B3138" w:rsidDel="007E3644">
          <w:delText xml:space="preserve">whether to use one of the message markers and, if so, </w:delText>
        </w:r>
      </w:del>
      <w:r w:rsidRPr="001B3138">
        <w:t>which marker is applicable to the situation.</w:t>
      </w:r>
      <w:r>
        <w:t xml:space="preserve"> </w:t>
      </w:r>
      <w:r w:rsidRPr="001B3138">
        <w:t xml:space="preserve">If used, the message marker is to precede the message or the corresponding part of the message. </w:t>
      </w:r>
    </w:p>
    <w:p w:rsidR="008D48B6" w:rsidRPr="00631A1F" w:rsidRDefault="008D48B6" w:rsidP="00356DD7"/>
    <w:p w:rsidR="008D48B6" w:rsidRPr="00885A04" w:rsidRDefault="008D48B6" w:rsidP="00A755AA">
      <w:pPr>
        <w:pStyle w:val="Table"/>
        <w:jc w:val="left"/>
      </w:pPr>
      <w:bookmarkStart w:id="91" w:name="_Toc272359280"/>
      <w:r w:rsidRPr="00885A04">
        <w:t>Message markers</w:t>
      </w:r>
      <w:r>
        <w:t xml:space="preserve"> </w:t>
      </w:r>
      <w:r w:rsidRPr="00885A04">
        <w:rPr>
          <w:vertAlign w:val="superscript"/>
        </w:rPr>
        <w:footnoteReference w:id="1"/>
      </w:r>
      <w:bookmarkEnd w:id="91"/>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4870"/>
        <w:gridCol w:w="706"/>
        <w:gridCol w:w="725"/>
        <w:gridCol w:w="669"/>
      </w:tblGrid>
      <w:tr w:rsidR="008D48B6" w:rsidRPr="00356DD7">
        <w:tc>
          <w:tcPr>
            <w:tcW w:w="1805" w:type="dxa"/>
            <w:vMerge w:val="restart"/>
          </w:tcPr>
          <w:p w:rsidR="008D48B6" w:rsidRPr="00356DD7" w:rsidRDefault="008D48B6" w:rsidP="00885A04">
            <w:pPr>
              <w:spacing w:before="40" w:after="120"/>
              <w:rPr>
                <w:b/>
              </w:rPr>
            </w:pPr>
            <w:r w:rsidRPr="00356DD7">
              <w:rPr>
                <w:b/>
                <w:i/>
                <w:szCs w:val="22"/>
              </w:rPr>
              <w:t>Message Markers</w:t>
            </w:r>
          </w:p>
        </w:tc>
        <w:tc>
          <w:tcPr>
            <w:tcW w:w="4870" w:type="dxa"/>
            <w:vMerge w:val="restart"/>
            <w:vAlign w:val="center"/>
          </w:tcPr>
          <w:p w:rsidR="008D48B6" w:rsidRPr="00356DD7" w:rsidRDefault="008D48B6" w:rsidP="00885A04">
            <w:pPr>
              <w:spacing w:before="40" w:after="120"/>
              <w:rPr>
                <w:b/>
                <w:i/>
              </w:rPr>
            </w:pPr>
            <w:r w:rsidRPr="00356DD7">
              <w:rPr>
                <w:b/>
                <w:i/>
                <w:szCs w:val="22"/>
              </w:rPr>
              <w:t>Description</w:t>
            </w:r>
          </w:p>
        </w:tc>
        <w:tc>
          <w:tcPr>
            <w:tcW w:w="2100" w:type="dxa"/>
            <w:gridSpan w:val="3"/>
          </w:tcPr>
          <w:p w:rsidR="008D48B6" w:rsidRPr="00356DD7" w:rsidRDefault="008D48B6" w:rsidP="00885A04">
            <w:pPr>
              <w:spacing w:before="40" w:after="120"/>
              <w:jc w:val="center"/>
              <w:rPr>
                <w:b/>
                <w:i/>
              </w:rPr>
            </w:pPr>
            <w:r w:rsidRPr="00356DD7">
              <w:rPr>
                <w:b/>
                <w:i/>
                <w:szCs w:val="22"/>
              </w:rPr>
              <w:t>Service types</w:t>
            </w:r>
          </w:p>
        </w:tc>
      </w:tr>
      <w:tr w:rsidR="008D48B6" w:rsidRPr="003946EE">
        <w:tc>
          <w:tcPr>
            <w:tcW w:w="1805" w:type="dxa"/>
            <w:vMerge/>
          </w:tcPr>
          <w:p w:rsidR="008D48B6" w:rsidRPr="007B0713" w:rsidRDefault="008D48B6" w:rsidP="00885A04">
            <w:pPr>
              <w:spacing w:before="40" w:after="120"/>
              <w:rPr>
                <w:b/>
                <w:i/>
              </w:rPr>
            </w:pPr>
          </w:p>
        </w:tc>
        <w:tc>
          <w:tcPr>
            <w:tcW w:w="4870" w:type="dxa"/>
            <w:vMerge/>
          </w:tcPr>
          <w:p w:rsidR="008D48B6" w:rsidRPr="007B0713" w:rsidRDefault="008D48B6" w:rsidP="00885A04">
            <w:pPr>
              <w:spacing w:before="40" w:after="120"/>
              <w:rPr>
                <w:b/>
                <w:i/>
              </w:rPr>
            </w:pPr>
          </w:p>
        </w:tc>
        <w:tc>
          <w:tcPr>
            <w:tcW w:w="706" w:type="dxa"/>
          </w:tcPr>
          <w:p w:rsidR="008D48B6" w:rsidRPr="007B0713" w:rsidRDefault="008D48B6" w:rsidP="00885A04">
            <w:pPr>
              <w:spacing w:before="40" w:after="120"/>
              <w:rPr>
                <w:b/>
                <w:i/>
              </w:rPr>
            </w:pPr>
            <w:r>
              <w:rPr>
                <w:b/>
                <w:i/>
                <w:szCs w:val="22"/>
              </w:rPr>
              <w:t>INS</w:t>
            </w:r>
          </w:p>
        </w:tc>
        <w:tc>
          <w:tcPr>
            <w:tcW w:w="725" w:type="dxa"/>
          </w:tcPr>
          <w:p w:rsidR="008D48B6" w:rsidRPr="007B0713" w:rsidRDefault="008D48B6" w:rsidP="00885A04">
            <w:pPr>
              <w:spacing w:before="40" w:after="120"/>
              <w:rPr>
                <w:b/>
                <w:i/>
              </w:rPr>
            </w:pPr>
            <w:r>
              <w:rPr>
                <w:b/>
                <w:i/>
                <w:szCs w:val="22"/>
              </w:rPr>
              <w:t>NAS</w:t>
            </w:r>
          </w:p>
        </w:tc>
        <w:tc>
          <w:tcPr>
            <w:tcW w:w="669" w:type="dxa"/>
          </w:tcPr>
          <w:p w:rsidR="008D48B6" w:rsidRPr="007B0713" w:rsidRDefault="008D48B6" w:rsidP="00885A04">
            <w:pPr>
              <w:spacing w:before="40" w:after="120"/>
              <w:rPr>
                <w:b/>
                <w:i/>
              </w:rPr>
            </w:pPr>
            <w:r>
              <w:rPr>
                <w:b/>
                <w:i/>
                <w:szCs w:val="22"/>
              </w:rPr>
              <w:t>TOS</w:t>
            </w:r>
          </w:p>
        </w:tc>
      </w:tr>
      <w:tr w:rsidR="008D48B6" w:rsidRPr="003946EE">
        <w:tc>
          <w:tcPr>
            <w:tcW w:w="1805" w:type="dxa"/>
          </w:tcPr>
          <w:p w:rsidR="008D48B6" w:rsidRPr="00885A04" w:rsidRDefault="008D48B6" w:rsidP="00885A04">
            <w:pPr>
              <w:spacing w:before="40" w:after="120"/>
              <w:rPr>
                <w:i/>
                <w:caps/>
              </w:rPr>
            </w:pPr>
            <w:r w:rsidRPr="008E6FFB">
              <w:rPr>
                <w:i/>
                <w:caps/>
                <w:szCs w:val="22"/>
              </w:rPr>
              <w:t>Information</w:t>
            </w:r>
          </w:p>
        </w:tc>
        <w:tc>
          <w:tcPr>
            <w:tcW w:w="4870" w:type="dxa"/>
          </w:tcPr>
          <w:p w:rsidR="008D48B6" w:rsidRDefault="008D48B6" w:rsidP="00A755AA">
            <w:pPr>
              <w:spacing w:before="40"/>
              <w:rPr>
                <w:i/>
              </w:rPr>
            </w:pPr>
            <w:r w:rsidRPr="003946EE">
              <w:rPr>
                <w:szCs w:val="22"/>
              </w:rPr>
              <w:t xml:space="preserve">This indicates that the </w:t>
            </w:r>
            <w:r>
              <w:rPr>
                <w:szCs w:val="22"/>
              </w:rPr>
              <w:t xml:space="preserve">following message </w:t>
            </w:r>
            <w:r w:rsidRPr="008E6FFB">
              <w:rPr>
                <w:szCs w:val="22"/>
              </w:rPr>
              <w:t>is restricted to observed facts, situations</w:t>
            </w:r>
            <w:r w:rsidRPr="008E6FFB">
              <w:rPr>
                <w:b/>
                <w:szCs w:val="22"/>
                <w:vertAlign w:val="superscript"/>
              </w:rPr>
              <w:t xml:space="preserve"> </w:t>
            </w:r>
          </w:p>
          <w:p w:rsidR="008D48B6" w:rsidRPr="003946EE" w:rsidRDefault="008D48B6" w:rsidP="00A755AA">
            <w:pPr>
              <w:spacing w:before="40"/>
            </w:pPr>
          </w:p>
          <w:p w:rsidR="008D48B6" w:rsidRPr="003946EE" w:rsidRDefault="008D48B6" w:rsidP="00A755AA">
            <w:pPr>
              <w:spacing w:before="40"/>
            </w:pPr>
            <w:r w:rsidRPr="00A149F2">
              <w:rPr>
                <w:b/>
                <w:i/>
              </w:rPr>
              <w:t>Note:</w:t>
            </w:r>
            <w:r w:rsidRPr="00A149F2">
              <w:rPr>
                <w:i/>
              </w:rPr>
              <w:t xml:space="preserve"> This </w:t>
            </w:r>
            <w:r>
              <w:rPr>
                <w:i/>
              </w:rPr>
              <w:t>marker is preferably used for navigational and traffic information, etc.  Consequences of INFORMATION will be up to the recipient</w:t>
            </w:r>
          </w:p>
        </w:tc>
        <w:tc>
          <w:tcPr>
            <w:tcW w:w="706" w:type="dxa"/>
          </w:tcPr>
          <w:p w:rsidR="008D48B6" w:rsidRPr="003946EE" w:rsidRDefault="008D48B6" w:rsidP="00885A04">
            <w:pPr>
              <w:spacing w:before="40" w:after="120"/>
              <w:jc w:val="center"/>
            </w:pPr>
            <w:r>
              <w:rPr>
                <w:szCs w:val="22"/>
              </w:rPr>
              <w:t>X</w:t>
            </w:r>
          </w:p>
        </w:tc>
        <w:tc>
          <w:tcPr>
            <w:tcW w:w="725" w:type="dxa"/>
          </w:tcPr>
          <w:p w:rsidR="008D48B6" w:rsidRPr="003946EE" w:rsidRDefault="008D48B6" w:rsidP="00885A04">
            <w:pPr>
              <w:spacing w:before="40" w:after="120"/>
              <w:jc w:val="center"/>
            </w:pPr>
            <w:r>
              <w:rPr>
                <w:szCs w:val="22"/>
              </w:rPr>
              <w:t>X</w:t>
            </w:r>
          </w:p>
        </w:tc>
        <w:tc>
          <w:tcPr>
            <w:tcW w:w="669" w:type="dxa"/>
          </w:tcPr>
          <w:p w:rsidR="008D48B6" w:rsidRPr="003946EE" w:rsidRDefault="008D48B6" w:rsidP="00885A04">
            <w:pPr>
              <w:spacing w:before="40" w:after="120"/>
              <w:jc w:val="center"/>
            </w:pPr>
            <w:r>
              <w:rPr>
                <w:szCs w:val="22"/>
              </w:rPr>
              <w:t>X</w:t>
            </w:r>
          </w:p>
        </w:tc>
      </w:tr>
      <w:tr w:rsidR="008D48B6" w:rsidRPr="00071644">
        <w:tc>
          <w:tcPr>
            <w:tcW w:w="1805" w:type="dxa"/>
          </w:tcPr>
          <w:p w:rsidR="008D48B6" w:rsidRPr="00071644" w:rsidRDefault="008D48B6" w:rsidP="00885A04">
            <w:pPr>
              <w:spacing w:before="40" w:after="120"/>
              <w:rPr>
                <w:i/>
              </w:rPr>
            </w:pPr>
            <w:r w:rsidRPr="000C4EBC">
              <w:rPr>
                <w:i/>
                <w:caps/>
                <w:szCs w:val="22"/>
              </w:rPr>
              <w:t>Warning</w:t>
            </w:r>
          </w:p>
        </w:tc>
        <w:tc>
          <w:tcPr>
            <w:tcW w:w="4870" w:type="dxa"/>
          </w:tcPr>
          <w:p w:rsidR="008D48B6" w:rsidRPr="00071644" w:rsidRDefault="008D48B6" w:rsidP="00A755AA">
            <w:pPr>
              <w:spacing w:before="40"/>
            </w:pPr>
            <w:r w:rsidRPr="00071644">
              <w:rPr>
                <w:szCs w:val="22"/>
              </w:rPr>
              <w:t xml:space="preserve">This indicates that the </w:t>
            </w:r>
            <w:r>
              <w:rPr>
                <w:szCs w:val="22"/>
              </w:rPr>
              <w:t xml:space="preserve">following message </w:t>
            </w:r>
            <w:r w:rsidRPr="008E6FFB">
              <w:rPr>
                <w:szCs w:val="22"/>
              </w:rPr>
              <w:t>implies the intention of the sender to inform others about danger</w:t>
            </w:r>
            <w:r w:rsidRPr="00071644">
              <w:rPr>
                <w:b/>
                <w:szCs w:val="22"/>
                <w:vertAlign w:val="superscript"/>
              </w:rPr>
              <w:t xml:space="preserve"> </w:t>
            </w:r>
          </w:p>
          <w:p w:rsidR="008D48B6" w:rsidRPr="00071644" w:rsidRDefault="008D48B6" w:rsidP="00A755AA">
            <w:pPr>
              <w:spacing w:before="40"/>
            </w:pPr>
          </w:p>
          <w:p w:rsidR="008D48B6" w:rsidRPr="00071644" w:rsidRDefault="008D48B6" w:rsidP="00A755AA">
            <w:pPr>
              <w:spacing w:before="40"/>
            </w:pPr>
            <w:r w:rsidRPr="00071644">
              <w:rPr>
                <w:b/>
                <w:i/>
              </w:rPr>
              <w:lastRenderedPageBreak/>
              <w:t xml:space="preserve">Note: </w:t>
            </w:r>
            <w:r w:rsidRPr="00071644">
              <w:rPr>
                <w:i/>
              </w:rPr>
              <w:t>This means that any recipient of a WARNING should pay immediate attention to the danger mentioned.  Consequences of a WARNING will be up to the recipient</w:t>
            </w:r>
            <w:r>
              <w:rPr>
                <w:i/>
              </w:rPr>
              <w:t>.</w:t>
            </w:r>
          </w:p>
        </w:tc>
        <w:tc>
          <w:tcPr>
            <w:tcW w:w="706" w:type="dxa"/>
          </w:tcPr>
          <w:p w:rsidR="008D48B6" w:rsidRPr="00071644" w:rsidRDefault="008D48B6" w:rsidP="00885A04">
            <w:pPr>
              <w:spacing w:before="40" w:after="120"/>
              <w:jc w:val="center"/>
            </w:pPr>
            <w:r>
              <w:rPr>
                <w:szCs w:val="22"/>
              </w:rPr>
              <w:lastRenderedPageBreak/>
              <w:t>X</w:t>
            </w:r>
          </w:p>
        </w:tc>
        <w:tc>
          <w:tcPr>
            <w:tcW w:w="725" w:type="dxa"/>
          </w:tcPr>
          <w:p w:rsidR="008D48B6" w:rsidRPr="00071644" w:rsidRDefault="008D48B6" w:rsidP="00885A04">
            <w:pPr>
              <w:spacing w:before="40" w:after="120"/>
              <w:jc w:val="center"/>
            </w:pPr>
            <w:r>
              <w:rPr>
                <w:szCs w:val="22"/>
              </w:rPr>
              <w:t>X</w:t>
            </w:r>
          </w:p>
        </w:tc>
        <w:tc>
          <w:tcPr>
            <w:tcW w:w="669" w:type="dxa"/>
          </w:tcPr>
          <w:p w:rsidR="008D48B6" w:rsidRPr="00071644" w:rsidRDefault="008D48B6" w:rsidP="00885A04">
            <w:pPr>
              <w:spacing w:before="40" w:after="120"/>
              <w:jc w:val="center"/>
            </w:pPr>
            <w:r>
              <w:rPr>
                <w:szCs w:val="22"/>
              </w:rPr>
              <w:t>X</w:t>
            </w:r>
          </w:p>
        </w:tc>
      </w:tr>
      <w:tr w:rsidR="008D48B6" w:rsidRPr="00071644">
        <w:tc>
          <w:tcPr>
            <w:tcW w:w="1805" w:type="dxa"/>
          </w:tcPr>
          <w:p w:rsidR="008D48B6" w:rsidRPr="00071644" w:rsidRDefault="008D48B6" w:rsidP="00885A04">
            <w:pPr>
              <w:spacing w:before="40" w:after="120"/>
              <w:rPr>
                <w:i/>
              </w:rPr>
            </w:pPr>
            <w:r w:rsidRPr="000C4EBC">
              <w:rPr>
                <w:i/>
                <w:caps/>
                <w:szCs w:val="22"/>
              </w:rPr>
              <w:lastRenderedPageBreak/>
              <w:t>Advice</w:t>
            </w:r>
          </w:p>
        </w:tc>
        <w:tc>
          <w:tcPr>
            <w:tcW w:w="4870" w:type="dxa"/>
          </w:tcPr>
          <w:p w:rsidR="008D48B6" w:rsidRPr="00071644" w:rsidRDefault="008D48B6" w:rsidP="00A755AA">
            <w:pPr>
              <w:spacing w:before="40"/>
            </w:pPr>
            <w:r w:rsidRPr="00071644">
              <w:rPr>
                <w:szCs w:val="22"/>
              </w:rPr>
              <w:t xml:space="preserve">This indicates that the </w:t>
            </w:r>
            <w:r>
              <w:rPr>
                <w:szCs w:val="22"/>
              </w:rPr>
              <w:t xml:space="preserve">following message </w:t>
            </w:r>
            <w:r w:rsidRPr="00261089">
              <w:rPr>
                <w:szCs w:val="22"/>
              </w:rPr>
              <w:t>implies the intention of the sender to influence others by a recommendation.</w:t>
            </w:r>
          </w:p>
          <w:p w:rsidR="008D48B6" w:rsidRDefault="008D48B6" w:rsidP="00A755AA">
            <w:pPr>
              <w:pStyle w:val="BodyText"/>
              <w:spacing w:after="0"/>
              <w:rPr>
                <w:ins w:id="92" w:author="mosu01" w:date="2011-03-10T10:54:00Z"/>
                <w:lang w:eastAsia="sv-SE"/>
              </w:rPr>
            </w:pPr>
            <w:ins w:id="93" w:author="mosu01" w:date="2011-03-10T00:24:00Z">
              <w:r>
                <w:rPr>
                  <w:lang w:eastAsia="sv-SE"/>
                </w:rPr>
                <w:t>T</w:t>
              </w:r>
              <w:r w:rsidRPr="00970B19">
                <w:rPr>
                  <w:lang w:eastAsia="sv-SE"/>
                </w:rPr>
                <w:t>he p</w:t>
              </w:r>
              <w:r>
                <w:rPr>
                  <w:lang w:eastAsia="sv-SE"/>
                </w:rPr>
                <w:t>rovision of advice includes a professional opinion.</w:t>
              </w:r>
            </w:ins>
          </w:p>
          <w:p w:rsidR="008D48B6" w:rsidRPr="00071644" w:rsidRDefault="008D48B6" w:rsidP="00A755AA">
            <w:pPr>
              <w:pStyle w:val="BodyText"/>
              <w:spacing w:after="0"/>
              <w:rPr>
                <w:lang w:eastAsia="sv-SE"/>
              </w:rPr>
            </w:pPr>
          </w:p>
          <w:p w:rsidR="008D48B6" w:rsidRPr="00071644" w:rsidRDefault="008D48B6" w:rsidP="00A755AA">
            <w:pPr>
              <w:spacing w:before="40"/>
              <w:rPr>
                <w:i/>
              </w:rPr>
            </w:pPr>
            <w:r w:rsidRPr="00071644">
              <w:rPr>
                <w:b/>
                <w:i/>
              </w:rPr>
              <w:t>Note</w:t>
            </w:r>
            <w:r w:rsidRPr="00071644">
              <w:rPr>
                <w:i/>
              </w:rPr>
              <w:t xml:space="preserve">: The decision whether to follow the ADVICE </w:t>
            </w:r>
            <w:r>
              <w:rPr>
                <w:i/>
              </w:rPr>
              <w:t>still stays</w:t>
            </w:r>
            <w:r w:rsidRPr="00071644">
              <w:rPr>
                <w:i/>
              </w:rPr>
              <w:t xml:space="preserve"> with the recipient.  ADVICE does not necessarily have to be followed but should be considered</w:t>
            </w:r>
            <w:del w:id="94" w:author="VTSWG1" w:date="2011-08-10T18:28:00Z">
              <w:r w:rsidRPr="00071644" w:rsidDel="00695A35">
                <w:rPr>
                  <w:i/>
                </w:rPr>
                <w:delText xml:space="preserve"> </w:delText>
              </w:r>
            </w:del>
            <w:r w:rsidRPr="00071644">
              <w:rPr>
                <w:i/>
              </w:rPr>
              <w:t xml:space="preserve"> carefully</w:t>
            </w:r>
            <w:r>
              <w:rPr>
                <w:i/>
              </w:rPr>
              <w:t>.</w:t>
            </w:r>
          </w:p>
        </w:tc>
        <w:tc>
          <w:tcPr>
            <w:tcW w:w="706" w:type="dxa"/>
          </w:tcPr>
          <w:p w:rsidR="008D48B6" w:rsidRPr="00071644" w:rsidRDefault="008D48B6" w:rsidP="00885A04">
            <w:pPr>
              <w:spacing w:before="40" w:after="120"/>
              <w:jc w:val="center"/>
            </w:pPr>
            <w:r>
              <w:rPr>
                <w:szCs w:val="22"/>
              </w:rPr>
              <w:t>(X)</w:t>
            </w:r>
          </w:p>
        </w:tc>
        <w:tc>
          <w:tcPr>
            <w:tcW w:w="725" w:type="dxa"/>
          </w:tcPr>
          <w:p w:rsidR="008D48B6" w:rsidRPr="00071644" w:rsidRDefault="008D48B6" w:rsidP="00885A04">
            <w:pPr>
              <w:spacing w:before="40" w:after="120"/>
              <w:jc w:val="center"/>
            </w:pPr>
            <w:r>
              <w:rPr>
                <w:szCs w:val="22"/>
              </w:rPr>
              <w:t>X</w:t>
            </w:r>
          </w:p>
        </w:tc>
        <w:tc>
          <w:tcPr>
            <w:tcW w:w="669" w:type="dxa"/>
          </w:tcPr>
          <w:p w:rsidR="008D48B6" w:rsidRPr="00071644" w:rsidRDefault="008D48B6" w:rsidP="00885A04">
            <w:pPr>
              <w:spacing w:before="40" w:after="120"/>
              <w:jc w:val="center"/>
            </w:pPr>
            <w:r>
              <w:rPr>
                <w:szCs w:val="22"/>
              </w:rPr>
              <w:t>X</w:t>
            </w:r>
          </w:p>
        </w:tc>
      </w:tr>
      <w:tr w:rsidR="008D48B6" w:rsidRPr="00071644">
        <w:tc>
          <w:tcPr>
            <w:tcW w:w="1805" w:type="dxa"/>
          </w:tcPr>
          <w:p w:rsidR="008D48B6" w:rsidRPr="00071644" w:rsidRDefault="008D48B6" w:rsidP="00885A04">
            <w:pPr>
              <w:spacing w:before="40" w:after="120"/>
              <w:rPr>
                <w:i/>
              </w:rPr>
            </w:pPr>
            <w:r w:rsidRPr="000C4EBC">
              <w:rPr>
                <w:i/>
                <w:caps/>
                <w:szCs w:val="22"/>
              </w:rPr>
              <w:t>Instruction</w:t>
            </w:r>
          </w:p>
        </w:tc>
        <w:tc>
          <w:tcPr>
            <w:tcW w:w="4870" w:type="dxa"/>
          </w:tcPr>
          <w:p w:rsidR="008D48B6" w:rsidRDefault="008D48B6" w:rsidP="00A755AA">
            <w:pPr>
              <w:spacing w:before="40"/>
            </w:pPr>
            <w:r w:rsidRPr="00743586">
              <w:rPr>
                <w:szCs w:val="22"/>
              </w:rPr>
              <w:t>This indicates that the following message implies the intention of the sender to influence others</w:t>
            </w:r>
            <w:r>
              <w:rPr>
                <w:szCs w:val="22"/>
              </w:rPr>
              <w:t xml:space="preserve"> </w:t>
            </w:r>
            <w:r w:rsidRPr="00743586">
              <w:rPr>
                <w:szCs w:val="22"/>
              </w:rPr>
              <w:t>by a Regulation.</w:t>
            </w:r>
          </w:p>
          <w:p w:rsidR="008D48B6" w:rsidRDefault="008D48B6" w:rsidP="00A755AA">
            <w:pPr>
              <w:spacing w:before="40"/>
            </w:pPr>
          </w:p>
          <w:p w:rsidR="008D48B6" w:rsidRPr="00071644" w:rsidRDefault="008D48B6" w:rsidP="00A755AA">
            <w:pPr>
              <w:spacing w:before="40"/>
            </w:pPr>
            <w:r w:rsidRPr="00071644">
              <w:rPr>
                <w:b/>
                <w:i/>
              </w:rPr>
              <w:t>Note</w:t>
            </w:r>
            <w:r>
              <w:rPr>
                <w:b/>
                <w:i/>
              </w:rPr>
              <w:t>:</w:t>
            </w:r>
            <w:r w:rsidRPr="00743586">
              <w:rPr>
                <w:i/>
                <w:szCs w:val="22"/>
              </w:rPr>
              <w:t xml:space="preserve"> This means that the sender, e.g. a VTS Station or a naval vessel, must have full</w:t>
            </w:r>
            <w:r>
              <w:rPr>
                <w:i/>
                <w:szCs w:val="22"/>
              </w:rPr>
              <w:t xml:space="preserve"> </w:t>
            </w:r>
            <w:r w:rsidRPr="00743586">
              <w:rPr>
                <w:i/>
                <w:szCs w:val="22"/>
              </w:rPr>
              <w:t>authority to send such a message. The recipient has to follow this legally binding</w:t>
            </w:r>
            <w:r>
              <w:rPr>
                <w:i/>
                <w:szCs w:val="22"/>
              </w:rPr>
              <w:t xml:space="preserve"> </w:t>
            </w:r>
            <w:r w:rsidRPr="00743586">
              <w:rPr>
                <w:i/>
                <w:szCs w:val="22"/>
              </w:rPr>
              <w:t>message unless he/she has contradictory safety reasons which then have to be</w:t>
            </w:r>
            <w:r>
              <w:rPr>
                <w:i/>
                <w:szCs w:val="22"/>
              </w:rPr>
              <w:t xml:space="preserve"> </w:t>
            </w:r>
            <w:r w:rsidRPr="00743586">
              <w:rPr>
                <w:i/>
                <w:szCs w:val="22"/>
              </w:rPr>
              <w:t>reported to the sender.</w:t>
            </w:r>
            <w:r>
              <w:rPr>
                <w:i/>
                <w:szCs w:val="22"/>
              </w:rPr>
              <w:t xml:space="preserve"> </w:t>
            </w:r>
          </w:p>
        </w:tc>
        <w:tc>
          <w:tcPr>
            <w:tcW w:w="706" w:type="dxa"/>
          </w:tcPr>
          <w:p w:rsidR="008D48B6" w:rsidRDefault="008D48B6" w:rsidP="00885A04">
            <w:pPr>
              <w:spacing w:before="40" w:after="120"/>
              <w:jc w:val="center"/>
            </w:pPr>
            <w:r>
              <w:rPr>
                <w:szCs w:val="22"/>
              </w:rPr>
              <w:t>-</w:t>
            </w:r>
          </w:p>
        </w:tc>
        <w:tc>
          <w:tcPr>
            <w:tcW w:w="725" w:type="dxa"/>
          </w:tcPr>
          <w:p w:rsidR="008D48B6" w:rsidRDefault="008D48B6" w:rsidP="00885A04">
            <w:pPr>
              <w:spacing w:before="40" w:after="120"/>
              <w:jc w:val="center"/>
            </w:pPr>
            <w:r>
              <w:rPr>
                <w:szCs w:val="22"/>
              </w:rPr>
              <w:t>(X)</w:t>
            </w:r>
            <w:r>
              <w:rPr>
                <w:rStyle w:val="FootnoteReference"/>
                <w:szCs w:val="22"/>
              </w:rPr>
              <w:footnoteReference w:id="2"/>
            </w:r>
          </w:p>
        </w:tc>
        <w:tc>
          <w:tcPr>
            <w:tcW w:w="669" w:type="dxa"/>
          </w:tcPr>
          <w:p w:rsidR="008D48B6" w:rsidRDefault="008D48B6" w:rsidP="00885A04">
            <w:pPr>
              <w:spacing w:before="40" w:after="120"/>
              <w:jc w:val="center"/>
            </w:pPr>
            <w:r>
              <w:rPr>
                <w:szCs w:val="22"/>
              </w:rPr>
              <w:t>X</w:t>
            </w:r>
          </w:p>
        </w:tc>
      </w:tr>
      <w:tr w:rsidR="008D48B6" w:rsidRPr="00071644">
        <w:tc>
          <w:tcPr>
            <w:tcW w:w="1805" w:type="dxa"/>
          </w:tcPr>
          <w:p w:rsidR="008D48B6" w:rsidRPr="00071644" w:rsidRDefault="008D48B6" w:rsidP="00885A04">
            <w:pPr>
              <w:spacing w:before="40" w:after="120"/>
              <w:rPr>
                <w:i/>
              </w:rPr>
            </w:pPr>
            <w:r w:rsidRPr="000C4EBC">
              <w:rPr>
                <w:i/>
                <w:caps/>
                <w:szCs w:val="22"/>
              </w:rPr>
              <w:t>Question</w:t>
            </w:r>
          </w:p>
        </w:tc>
        <w:tc>
          <w:tcPr>
            <w:tcW w:w="4870" w:type="dxa"/>
          </w:tcPr>
          <w:p w:rsidR="008D48B6" w:rsidRDefault="008D48B6" w:rsidP="00A755AA">
            <w:pPr>
              <w:spacing w:before="40"/>
            </w:pPr>
            <w:r w:rsidRPr="005B04C9">
              <w:rPr>
                <w:szCs w:val="22"/>
              </w:rPr>
              <w:t>This indicates that the following message is of an interrogative character.</w:t>
            </w:r>
          </w:p>
          <w:p w:rsidR="008D48B6" w:rsidRDefault="008D48B6" w:rsidP="00A755AA">
            <w:pPr>
              <w:spacing w:before="40"/>
            </w:pPr>
          </w:p>
          <w:p w:rsidR="008D48B6" w:rsidRPr="005B04C9" w:rsidRDefault="008D48B6" w:rsidP="00A755AA">
            <w:pPr>
              <w:spacing w:before="40"/>
              <w:rPr>
                <w:i/>
              </w:rPr>
            </w:pPr>
            <w:r w:rsidRPr="00071644">
              <w:rPr>
                <w:b/>
                <w:i/>
              </w:rPr>
              <w:t>Note</w:t>
            </w:r>
            <w:r>
              <w:rPr>
                <w:b/>
                <w:i/>
              </w:rPr>
              <w:t>:</w:t>
            </w:r>
            <w:r w:rsidRPr="005B04C9">
              <w:rPr>
                <w:i/>
                <w:szCs w:val="22"/>
              </w:rPr>
              <w:t xml:space="preserve"> The use of this marker removes any doubt as to whether a question is being asked or a</w:t>
            </w:r>
            <w:r>
              <w:rPr>
                <w:i/>
                <w:szCs w:val="22"/>
              </w:rPr>
              <w:t xml:space="preserve"> </w:t>
            </w:r>
            <w:r w:rsidRPr="005B04C9">
              <w:rPr>
                <w:i/>
                <w:szCs w:val="22"/>
              </w:rPr>
              <w:t>statement is being made, especially when interrogatives such as what, where, why,</w:t>
            </w:r>
            <w:r>
              <w:rPr>
                <w:i/>
                <w:szCs w:val="22"/>
              </w:rPr>
              <w:t xml:space="preserve"> </w:t>
            </w:r>
            <w:r w:rsidRPr="005B04C9">
              <w:rPr>
                <w:i/>
                <w:szCs w:val="22"/>
              </w:rPr>
              <w:t>who, how are additionally used at the beginning of the question. The recipient is</w:t>
            </w:r>
            <w:r>
              <w:rPr>
                <w:i/>
                <w:szCs w:val="22"/>
              </w:rPr>
              <w:t xml:space="preserve"> </w:t>
            </w:r>
            <w:r w:rsidRPr="005B04C9">
              <w:rPr>
                <w:i/>
                <w:szCs w:val="22"/>
              </w:rPr>
              <w:t>expected to return an answer.</w:t>
            </w:r>
          </w:p>
        </w:tc>
        <w:tc>
          <w:tcPr>
            <w:tcW w:w="706" w:type="dxa"/>
          </w:tcPr>
          <w:p w:rsidR="008D48B6" w:rsidRDefault="008D48B6" w:rsidP="00885A04">
            <w:pPr>
              <w:spacing w:before="40" w:after="120"/>
              <w:jc w:val="center"/>
            </w:pPr>
            <w:r>
              <w:rPr>
                <w:szCs w:val="22"/>
              </w:rPr>
              <w:t>X</w:t>
            </w:r>
          </w:p>
        </w:tc>
        <w:tc>
          <w:tcPr>
            <w:tcW w:w="725" w:type="dxa"/>
          </w:tcPr>
          <w:p w:rsidR="008D48B6" w:rsidRDefault="008D48B6" w:rsidP="00885A04">
            <w:pPr>
              <w:spacing w:before="40" w:after="120"/>
              <w:jc w:val="center"/>
            </w:pPr>
            <w:r>
              <w:rPr>
                <w:szCs w:val="22"/>
              </w:rPr>
              <w:t>X</w:t>
            </w:r>
          </w:p>
        </w:tc>
        <w:tc>
          <w:tcPr>
            <w:tcW w:w="669" w:type="dxa"/>
          </w:tcPr>
          <w:p w:rsidR="008D48B6" w:rsidRDefault="008D48B6" w:rsidP="00885A04">
            <w:pPr>
              <w:spacing w:before="40" w:after="120"/>
              <w:jc w:val="center"/>
            </w:pPr>
            <w:r>
              <w:rPr>
                <w:szCs w:val="22"/>
              </w:rPr>
              <w:t>X</w:t>
            </w:r>
          </w:p>
        </w:tc>
      </w:tr>
      <w:tr w:rsidR="008D48B6" w:rsidRPr="00071644">
        <w:tc>
          <w:tcPr>
            <w:tcW w:w="1805" w:type="dxa"/>
          </w:tcPr>
          <w:p w:rsidR="008D48B6" w:rsidRPr="00071644" w:rsidRDefault="008D48B6" w:rsidP="00885A04">
            <w:pPr>
              <w:spacing w:before="40" w:after="120"/>
              <w:rPr>
                <w:i/>
              </w:rPr>
            </w:pPr>
            <w:r w:rsidRPr="000C4EBC">
              <w:rPr>
                <w:i/>
                <w:caps/>
                <w:szCs w:val="22"/>
              </w:rPr>
              <w:t>Answer</w:t>
            </w:r>
          </w:p>
        </w:tc>
        <w:tc>
          <w:tcPr>
            <w:tcW w:w="4870" w:type="dxa"/>
          </w:tcPr>
          <w:p w:rsidR="008D48B6" w:rsidRPr="005B04C9" w:rsidRDefault="008D48B6" w:rsidP="00A755AA">
            <w:pPr>
              <w:spacing w:before="40"/>
            </w:pPr>
            <w:r w:rsidRPr="005B04C9">
              <w:rPr>
                <w:szCs w:val="22"/>
              </w:rPr>
              <w:t>This indicates that the following message is the reply to a previous question.</w:t>
            </w:r>
          </w:p>
          <w:p w:rsidR="008D48B6" w:rsidRDefault="008D48B6" w:rsidP="00A755AA">
            <w:pPr>
              <w:spacing w:before="40"/>
            </w:pPr>
          </w:p>
          <w:p w:rsidR="008D48B6" w:rsidRPr="005B04C9" w:rsidRDefault="008D48B6" w:rsidP="00A755AA">
            <w:pPr>
              <w:spacing w:before="40"/>
            </w:pPr>
            <w:r w:rsidRPr="00071644">
              <w:rPr>
                <w:b/>
                <w:i/>
              </w:rPr>
              <w:t>Note</w:t>
            </w:r>
            <w:r>
              <w:rPr>
                <w:b/>
                <w:i/>
              </w:rPr>
              <w:t xml:space="preserve">: </w:t>
            </w:r>
            <w:r w:rsidRPr="005B04C9">
              <w:rPr>
                <w:i/>
              </w:rPr>
              <w:t>An answer should not contain another question.</w:t>
            </w:r>
          </w:p>
        </w:tc>
        <w:tc>
          <w:tcPr>
            <w:tcW w:w="706" w:type="dxa"/>
          </w:tcPr>
          <w:p w:rsidR="008D48B6" w:rsidRDefault="008D48B6" w:rsidP="00885A04">
            <w:pPr>
              <w:spacing w:before="40" w:after="120"/>
              <w:jc w:val="center"/>
            </w:pPr>
            <w:r>
              <w:rPr>
                <w:szCs w:val="22"/>
              </w:rPr>
              <w:t>X</w:t>
            </w:r>
          </w:p>
        </w:tc>
        <w:tc>
          <w:tcPr>
            <w:tcW w:w="725" w:type="dxa"/>
          </w:tcPr>
          <w:p w:rsidR="008D48B6" w:rsidRDefault="008D48B6" w:rsidP="00885A04">
            <w:pPr>
              <w:spacing w:before="40" w:after="120"/>
              <w:jc w:val="center"/>
            </w:pPr>
            <w:r>
              <w:rPr>
                <w:szCs w:val="22"/>
              </w:rPr>
              <w:t>X</w:t>
            </w:r>
          </w:p>
        </w:tc>
        <w:tc>
          <w:tcPr>
            <w:tcW w:w="669" w:type="dxa"/>
          </w:tcPr>
          <w:p w:rsidR="008D48B6" w:rsidRDefault="008D48B6" w:rsidP="00885A04">
            <w:pPr>
              <w:spacing w:before="40" w:after="120"/>
              <w:jc w:val="center"/>
            </w:pPr>
            <w:r>
              <w:rPr>
                <w:szCs w:val="22"/>
              </w:rPr>
              <w:t>X</w:t>
            </w:r>
          </w:p>
        </w:tc>
      </w:tr>
      <w:tr w:rsidR="008D48B6" w:rsidRPr="00071644">
        <w:tc>
          <w:tcPr>
            <w:tcW w:w="1805" w:type="dxa"/>
          </w:tcPr>
          <w:p w:rsidR="008D48B6" w:rsidRPr="00071644" w:rsidRDefault="008D48B6" w:rsidP="00885A04">
            <w:pPr>
              <w:spacing w:before="40" w:after="120"/>
              <w:rPr>
                <w:i/>
              </w:rPr>
            </w:pPr>
            <w:r w:rsidRPr="000C4EBC">
              <w:rPr>
                <w:i/>
                <w:caps/>
                <w:szCs w:val="22"/>
              </w:rPr>
              <w:t>Request</w:t>
            </w:r>
          </w:p>
        </w:tc>
        <w:tc>
          <w:tcPr>
            <w:tcW w:w="4870" w:type="dxa"/>
          </w:tcPr>
          <w:p w:rsidR="008D48B6" w:rsidRPr="005B04C9" w:rsidRDefault="008D48B6" w:rsidP="00A755AA">
            <w:pPr>
              <w:spacing w:before="40"/>
            </w:pPr>
            <w:r w:rsidRPr="005B04C9">
              <w:rPr>
                <w:szCs w:val="22"/>
              </w:rPr>
              <w:t>This indicates that the following message is asking for action from others with respect to the vessel.</w:t>
            </w:r>
          </w:p>
          <w:p w:rsidR="008D48B6" w:rsidRDefault="008D48B6" w:rsidP="00A755AA">
            <w:pPr>
              <w:spacing w:before="40"/>
            </w:pPr>
          </w:p>
          <w:p w:rsidR="008D48B6" w:rsidRPr="00071644" w:rsidRDefault="008D48B6" w:rsidP="00A755AA">
            <w:pPr>
              <w:spacing w:before="40"/>
            </w:pPr>
            <w:r w:rsidRPr="00071644">
              <w:rPr>
                <w:b/>
                <w:i/>
              </w:rPr>
              <w:t>Note</w:t>
            </w:r>
            <w:r>
              <w:rPr>
                <w:b/>
                <w:i/>
              </w:rPr>
              <w:t xml:space="preserve">: </w:t>
            </w:r>
            <w:r w:rsidRPr="005B04C9">
              <w:rPr>
                <w:i/>
              </w:rPr>
              <w:t>The use of this marker is to signal: I want something to be arranged or provided,</w:t>
            </w:r>
            <w:r>
              <w:rPr>
                <w:i/>
              </w:rPr>
              <w:t xml:space="preserve"> </w:t>
            </w:r>
            <w:r w:rsidRPr="005B04C9">
              <w:rPr>
                <w:i/>
              </w:rPr>
              <w:t>e.g. ship´s stores requirements, tugs, permission, etc.</w:t>
            </w:r>
          </w:p>
        </w:tc>
        <w:tc>
          <w:tcPr>
            <w:tcW w:w="706" w:type="dxa"/>
          </w:tcPr>
          <w:p w:rsidR="008D48B6" w:rsidRDefault="008D48B6" w:rsidP="00885A04">
            <w:pPr>
              <w:spacing w:before="40" w:after="120"/>
              <w:jc w:val="center"/>
            </w:pPr>
            <w:r>
              <w:rPr>
                <w:szCs w:val="22"/>
              </w:rPr>
              <w:t>X</w:t>
            </w:r>
          </w:p>
        </w:tc>
        <w:tc>
          <w:tcPr>
            <w:tcW w:w="725" w:type="dxa"/>
          </w:tcPr>
          <w:p w:rsidR="008D48B6" w:rsidRDefault="008D48B6" w:rsidP="00885A04">
            <w:pPr>
              <w:spacing w:before="40" w:after="120"/>
              <w:jc w:val="center"/>
            </w:pPr>
            <w:r>
              <w:rPr>
                <w:szCs w:val="22"/>
              </w:rPr>
              <w:t>X</w:t>
            </w:r>
          </w:p>
        </w:tc>
        <w:tc>
          <w:tcPr>
            <w:tcW w:w="669" w:type="dxa"/>
          </w:tcPr>
          <w:p w:rsidR="008D48B6" w:rsidRDefault="008D48B6" w:rsidP="00885A04">
            <w:pPr>
              <w:spacing w:before="40" w:after="120"/>
              <w:jc w:val="center"/>
            </w:pPr>
            <w:r>
              <w:rPr>
                <w:szCs w:val="22"/>
              </w:rPr>
              <w:t>X</w:t>
            </w:r>
          </w:p>
        </w:tc>
      </w:tr>
      <w:tr w:rsidR="008D48B6" w:rsidRPr="00071644">
        <w:tc>
          <w:tcPr>
            <w:tcW w:w="1805" w:type="dxa"/>
          </w:tcPr>
          <w:p w:rsidR="008D48B6" w:rsidRDefault="008D48B6" w:rsidP="00885A04">
            <w:pPr>
              <w:spacing w:before="40" w:after="120"/>
              <w:rPr>
                <w:ins w:id="95" w:author="mosu01" w:date="2011-09-20T14:45:00Z"/>
                <w:i/>
                <w:caps/>
              </w:rPr>
            </w:pPr>
            <w:r w:rsidRPr="000C4EBC">
              <w:rPr>
                <w:i/>
                <w:caps/>
                <w:szCs w:val="22"/>
              </w:rPr>
              <w:t>Intention</w:t>
            </w:r>
          </w:p>
          <w:p w:rsidR="0081008F" w:rsidRPr="00071644" w:rsidRDefault="0081008F" w:rsidP="00885A04">
            <w:pPr>
              <w:spacing w:before="40" w:after="120"/>
              <w:rPr>
                <w:i/>
              </w:rPr>
            </w:pPr>
            <w:r>
              <w:rPr>
                <w:i/>
                <w:szCs w:val="22"/>
              </w:rPr>
              <w:t>(only by the vessel)</w:t>
            </w:r>
          </w:p>
        </w:tc>
        <w:tc>
          <w:tcPr>
            <w:tcW w:w="4870" w:type="dxa"/>
          </w:tcPr>
          <w:p w:rsidR="008D48B6" w:rsidRDefault="008D48B6" w:rsidP="00A755AA">
            <w:pPr>
              <w:spacing w:before="40"/>
            </w:pPr>
            <w:r w:rsidRPr="000F42E1">
              <w:rPr>
                <w:szCs w:val="22"/>
              </w:rPr>
              <w:t>This indicates that the following message informs others about immediate navigational action</w:t>
            </w:r>
            <w:r>
              <w:rPr>
                <w:szCs w:val="22"/>
              </w:rPr>
              <w:t xml:space="preserve"> </w:t>
            </w:r>
            <w:r w:rsidRPr="000F42E1">
              <w:rPr>
                <w:szCs w:val="22"/>
              </w:rPr>
              <w:t>intended to be taken.</w:t>
            </w:r>
          </w:p>
          <w:p w:rsidR="008D48B6" w:rsidRDefault="008D48B6" w:rsidP="00A755AA">
            <w:pPr>
              <w:spacing w:before="40"/>
            </w:pPr>
          </w:p>
          <w:p w:rsidR="008D48B6" w:rsidRPr="000F42E1" w:rsidRDefault="008D48B6" w:rsidP="00A755AA">
            <w:pPr>
              <w:spacing w:before="40"/>
            </w:pPr>
            <w:r w:rsidRPr="00071644">
              <w:rPr>
                <w:b/>
                <w:i/>
              </w:rPr>
              <w:lastRenderedPageBreak/>
              <w:t>Note</w:t>
            </w:r>
            <w:r>
              <w:rPr>
                <w:b/>
                <w:i/>
              </w:rPr>
              <w:t xml:space="preserve">: </w:t>
            </w:r>
            <w:r w:rsidRPr="000F42E1">
              <w:rPr>
                <w:i/>
              </w:rPr>
              <w:t>The use of this message marker is logically restricted to messages announcing</w:t>
            </w:r>
            <w:r>
              <w:rPr>
                <w:i/>
              </w:rPr>
              <w:t xml:space="preserve"> </w:t>
            </w:r>
            <w:r w:rsidRPr="000F42E1">
              <w:rPr>
                <w:i/>
              </w:rPr>
              <w:t>navigational actions by the vessel sending this message.</w:t>
            </w:r>
          </w:p>
        </w:tc>
        <w:tc>
          <w:tcPr>
            <w:tcW w:w="706" w:type="dxa"/>
          </w:tcPr>
          <w:p w:rsidR="008D48B6" w:rsidRDefault="008D48B6" w:rsidP="00885A04">
            <w:pPr>
              <w:spacing w:before="40" w:after="120"/>
              <w:jc w:val="center"/>
            </w:pPr>
          </w:p>
        </w:tc>
        <w:tc>
          <w:tcPr>
            <w:tcW w:w="725" w:type="dxa"/>
          </w:tcPr>
          <w:p w:rsidR="008D48B6" w:rsidRDefault="008D48B6" w:rsidP="00885A04">
            <w:pPr>
              <w:spacing w:before="40" w:after="120"/>
              <w:jc w:val="center"/>
            </w:pPr>
          </w:p>
        </w:tc>
        <w:tc>
          <w:tcPr>
            <w:tcW w:w="669" w:type="dxa"/>
          </w:tcPr>
          <w:p w:rsidR="008D48B6" w:rsidRDefault="008D48B6" w:rsidP="00885A04">
            <w:pPr>
              <w:spacing w:before="40" w:after="120"/>
              <w:jc w:val="center"/>
            </w:pPr>
          </w:p>
        </w:tc>
      </w:tr>
    </w:tbl>
    <w:p w:rsidR="008D48B6" w:rsidRDefault="008D48B6" w:rsidP="00A14A91">
      <w:pPr>
        <w:rPr>
          <w:ins w:id="96" w:author="mosu01" w:date="2011-09-20T14:58:00Z"/>
          <w:lang w:eastAsia="de-DE"/>
        </w:rPr>
      </w:pPr>
    </w:p>
    <w:p w:rsidR="00B47F95" w:rsidRDefault="00B47F95" w:rsidP="00B47F95">
      <w:r>
        <w:rPr>
          <w:szCs w:val="22"/>
        </w:rPr>
        <w:t xml:space="preserve">For more information see the IMO Resolution A.918(22) </w:t>
      </w:r>
      <w:r>
        <w:rPr>
          <w:i/>
          <w:iCs/>
          <w:szCs w:val="22"/>
        </w:rPr>
        <w:t xml:space="preserve">IMO Standard Marine Communication </w:t>
      </w:r>
      <w:r w:rsidRPr="001B3138">
        <w:rPr>
          <w:i/>
        </w:rPr>
        <w:t>Phrases</w:t>
      </w:r>
      <w:r w:rsidRPr="001B3138">
        <w:t xml:space="preserve">. </w:t>
      </w:r>
    </w:p>
    <w:p w:rsidR="00B47F95" w:rsidRPr="00A14A91" w:rsidRDefault="00B47F95" w:rsidP="00A14A91">
      <w:pPr>
        <w:rPr>
          <w:lang w:eastAsia="de-DE"/>
        </w:rPr>
      </w:pPr>
    </w:p>
    <w:p w:rsidR="008D48B6" w:rsidRDefault="008D48B6">
      <w:pPr>
        <w:rPr>
          <w:b/>
          <w:caps/>
          <w:kern w:val="28"/>
          <w:sz w:val="24"/>
          <w:szCs w:val="20"/>
          <w:lang w:eastAsia="de-DE"/>
        </w:rPr>
      </w:pPr>
      <w:r>
        <w:br w:type="page"/>
      </w:r>
    </w:p>
    <w:p w:rsidR="008D48B6" w:rsidRDefault="008D48B6" w:rsidP="00E37F22">
      <w:pPr>
        <w:pStyle w:val="Heading1"/>
        <w:numPr>
          <w:ilvl w:val="0"/>
          <w:numId w:val="19"/>
        </w:numPr>
      </w:pPr>
      <w:bookmarkStart w:id="97" w:name="_Toc304463720"/>
      <w:r>
        <w:t>Description of information service (INS)</w:t>
      </w:r>
      <w:bookmarkEnd w:id="97"/>
    </w:p>
    <w:p w:rsidR="008D48B6" w:rsidRPr="00C000AE" w:rsidRDefault="008D48B6" w:rsidP="00C000AE">
      <w:pPr>
        <w:pStyle w:val="Heading2"/>
        <w:numPr>
          <w:ilvl w:val="1"/>
          <w:numId w:val="17"/>
        </w:numPr>
        <w:rPr>
          <w:lang w:eastAsia="sv-SE"/>
        </w:rPr>
      </w:pPr>
      <w:bookmarkStart w:id="98" w:name="_Toc304463721"/>
      <w:r w:rsidRPr="00C000AE">
        <w:rPr>
          <w:lang w:eastAsia="sv-SE"/>
        </w:rPr>
        <w:t>General</w:t>
      </w:r>
      <w:bookmarkEnd w:id="98"/>
    </w:p>
    <w:p w:rsidR="008D48B6" w:rsidRPr="009969BD" w:rsidRDefault="008D48B6" w:rsidP="00A33B52">
      <w:pPr>
        <w:rPr>
          <w:lang w:val="en-US"/>
        </w:rPr>
      </w:pPr>
      <w:del w:id="99" w:author="mosu01" w:date="2011-09-21T16:20:00Z">
        <w:r w:rsidRPr="009969BD" w:rsidDel="00856BC4">
          <w:rPr>
            <w:lang w:val="en-US"/>
          </w:rPr>
          <w:delText xml:space="preserve">The </w:delText>
        </w:r>
      </w:del>
      <w:ins w:id="100" w:author="mosu01" w:date="2011-09-21T16:20:00Z">
        <w:r w:rsidR="00856BC4">
          <w:rPr>
            <w:lang w:val="en-US"/>
          </w:rPr>
          <w:t>An</w:t>
        </w:r>
        <w:r w:rsidR="00856BC4" w:rsidRPr="009969BD">
          <w:rPr>
            <w:lang w:val="en-US"/>
          </w:rPr>
          <w:t xml:space="preserve"> </w:t>
        </w:r>
      </w:ins>
      <w:del w:id="101" w:author="mosu01" w:date="2011-09-21T16:19:00Z">
        <w:r w:rsidRPr="009969BD" w:rsidDel="00856BC4">
          <w:rPr>
            <w:lang w:val="en-US"/>
          </w:rPr>
          <w:delText>i</w:delText>
        </w:r>
      </w:del>
      <w:ins w:id="102" w:author="mosu01" w:date="2011-09-21T16:19:00Z">
        <w:r w:rsidR="00856BC4">
          <w:rPr>
            <w:lang w:val="en-US"/>
          </w:rPr>
          <w:t>I</w:t>
        </w:r>
      </w:ins>
      <w:r w:rsidRPr="009969BD">
        <w:rPr>
          <w:lang w:val="en-US"/>
        </w:rPr>
        <w:t xml:space="preserve">nformation </w:t>
      </w:r>
      <w:del w:id="103" w:author="mosu01" w:date="2011-09-21T16:19:00Z">
        <w:r w:rsidRPr="009969BD" w:rsidDel="00856BC4">
          <w:rPr>
            <w:lang w:val="en-US"/>
          </w:rPr>
          <w:delText>s</w:delText>
        </w:r>
      </w:del>
      <w:ins w:id="104" w:author="mosu01" w:date="2011-09-21T16:19:00Z">
        <w:r w:rsidR="00856BC4">
          <w:rPr>
            <w:lang w:val="en-US"/>
          </w:rPr>
          <w:t>S</w:t>
        </w:r>
      </w:ins>
      <w:r w:rsidRPr="009969BD">
        <w:rPr>
          <w:lang w:val="en-US"/>
        </w:rPr>
        <w:t xml:space="preserve">ervice </w:t>
      </w:r>
      <w:del w:id="105" w:author="mosu01" w:date="2011-09-21T16:19:00Z">
        <w:r w:rsidRPr="009969BD" w:rsidDel="00856BC4">
          <w:rPr>
            <w:lang w:val="en-US"/>
          </w:rPr>
          <w:delText xml:space="preserve">should </w:delText>
        </w:r>
      </w:del>
      <w:r w:rsidRPr="009969BD">
        <w:rPr>
          <w:lang w:val="en-US"/>
        </w:rPr>
        <w:t>provide</w:t>
      </w:r>
      <w:ins w:id="106" w:author="mosu01" w:date="2011-09-21T16:20:00Z">
        <w:r w:rsidR="00856BC4">
          <w:rPr>
            <w:lang w:val="en-US"/>
          </w:rPr>
          <w:t>s</w:t>
        </w:r>
      </w:ins>
      <w:r w:rsidRPr="009969BD">
        <w:rPr>
          <w:lang w:val="en-US"/>
        </w:rPr>
        <w:t xml:space="preserve"> relevant information at appropriate times</w:t>
      </w:r>
      <w:r>
        <w:rPr>
          <w:lang w:val="en-US"/>
        </w:rPr>
        <w:t xml:space="preserve"> for the promulgated VTS area</w:t>
      </w:r>
      <w:r w:rsidRPr="009969BD">
        <w:rPr>
          <w:lang w:val="en-US"/>
        </w:rPr>
        <w:t xml:space="preserve">. </w:t>
      </w:r>
    </w:p>
    <w:p w:rsidR="008D48B6" w:rsidRDefault="008D48B6" w:rsidP="00A33B52">
      <w:pPr>
        <w:rPr>
          <w:lang w:val="en-US"/>
        </w:rPr>
      </w:pPr>
    </w:p>
    <w:p w:rsidR="008D48B6" w:rsidRPr="004D182A" w:rsidRDefault="00B06F79" w:rsidP="00264724">
      <w:pPr>
        <w:rPr>
          <w:lang w:val="en-US"/>
        </w:rPr>
      </w:pPr>
      <w:ins w:id="107" w:author="VTSProgram" w:date="2011-09-22T06:20:00Z">
        <w:r w:rsidRPr="00B06F79">
          <w:rPr>
            <w:lang w:val="en-US"/>
          </w:rPr>
          <w:t xml:space="preserve">An Information Service involves maintaining a traffic image and allows interaction with traffic and response to developing traffic situations.  </w:t>
        </w:r>
      </w:ins>
      <w:r>
        <w:rPr>
          <w:lang w:val="en-US"/>
        </w:rPr>
        <w:t>An Information Service should provide essential and timely information to assist the on-board decision-making process, which may include:</w:t>
      </w:r>
    </w:p>
    <w:p w:rsidR="008D48B6" w:rsidRPr="004D182A" w:rsidRDefault="008D48B6" w:rsidP="001574DC">
      <w:pPr>
        <w:pStyle w:val="ListParagraph"/>
        <w:numPr>
          <w:ilvl w:val="0"/>
          <w:numId w:val="16"/>
        </w:numPr>
        <w:autoSpaceDE w:val="0"/>
        <w:autoSpaceDN w:val="0"/>
        <w:adjustRightInd w:val="0"/>
        <w:rPr>
          <w:lang w:val="en-US"/>
        </w:rPr>
      </w:pPr>
      <w:r w:rsidRPr="004D182A">
        <w:rPr>
          <w:lang w:val="en-US"/>
        </w:rPr>
        <w:t>The position, identity, intention and destination of vessels;</w:t>
      </w:r>
    </w:p>
    <w:p w:rsidR="008D48B6" w:rsidRPr="004D182A" w:rsidRDefault="008D48B6" w:rsidP="00E37F22">
      <w:pPr>
        <w:pStyle w:val="ListParagraph"/>
        <w:numPr>
          <w:ilvl w:val="0"/>
          <w:numId w:val="16"/>
        </w:numPr>
        <w:autoSpaceDE w:val="0"/>
        <w:autoSpaceDN w:val="0"/>
        <w:adjustRightInd w:val="0"/>
        <w:rPr>
          <w:lang w:val="en-US"/>
        </w:rPr>
      </w:pPr>
      <w:r w:rsidRPr="004D182A">
        <w:rPr>
          <w:lang w:val="en-US"/>
        </w:rPr>
        <w:t>Amendments and changes in promulgated information concerning the VTS area such as boundaries, procedures, radio frequencies, reporting points;</w:t>
      </w:r>
    </w:p>
    <w:p w:rsidR="008D48B6" w:rsidRPr="004D182A" w:rsidRDefault="008D48B6" w:rsidP="00E37F22">
      <w:pPr>
        <w:pStyle w:val="ListParagraph"/>
        <w:numPr>
          <w:ilvl w:val="0"/>
          <w:numId w:val="16"/>
        </w:numPr>
        <w:autoSpaceDE w:val="0"/>
        <w:autoSpaceDN w:val="0"/>
        <w:adjustRightInd w:val="0"/>
        <w:rPr>
          <w:lang w:val="en-US"/>
        </w:rPr>
      </w:pPr>
      <w:r w:rsidRPr="004D182A">
        <w:rPr>
          <w:lang w:val="en-US"/>
        </w:rPr>
        <w:t xml:space="preserve">The mandatory reporting of movements; </w:t>
      </w:r>
    </w:p>
    <w:p w:rsidR="008D48B6" w:rsidRDefault="008D48B6" w:rsidP="00E37F22">
      <w:pPr>
        <w:pStyle w:val="ListParagraph"/>
        <w:numPr>
          <w:ilvl w:val="0"/>
          <w:numId w:val="16"/>
        </w:numPr>
        <w:autoSpaceDE w:val="0"/>
        <w:autoSpaceDN w:val="0"/>
        <w:adjustRightInd w:val="0"/>
        <w:rPr>
          <w:lang w:val="en-US"/>
        </w:rPr>
      </w:pPr>
      <w:r w:rsidRPr="00E37F22">
        <w:rPr>
          <w:lang w:val="en-US"/>
        </w:rPr>
        <w:t xml:space="preserve">Meteorological and hydrological conditions, notices to mariners, status of aids to navigation; </w:t>
      </w:r>
    </w:p>
    <w:p w:rsidR="00DF2487" w:rsidRDefault="001102AF" w:rsidP="00E37F22">
      <w:pPr>
        <w:pStyle w:val="ListParagraph"/>
        <w:numPr>
          <w:ilvl w:val="0"/>
          <w:numId w:val="16"/>
        </w:numPr>
        <w:autoSpaceDE w:val="0"/>
        <w:autoSpaceDN w:val="0"/>
        <w:adjustRightInd w:val="0"/>
        <w:rPr>
          <w:ins w:id="108" w:author="mosu01" w:date="2011-09-21T17:05:00Z"/>
          <w:lang w:val="en-US"/>
        </w:rPr>
      </w:pPr>
      <w:r>
        <w:rPr>
          <w:lang w:val="en-US"/>
        </w:rPr>
        <w:t>M</w:t>
      </w:r>
      <w:r w:rsidR="008D48B6" w:rsidRPr="00E37F22">
        <w:rPr>
          <w:lang w:val="en-US"/>
        </w:rPr>
        <w:t>aneuverability</w:t>
      </w:r>
      <w:r w:rsidR="008D48B6">
        <w:rPr>
          <w:lang w:val="en-US"/>
        </w:rPr>
        <w:t xml:space="preserve"> limitations of vessels in the VTS area</w:t>
      </w:r>
      <w:r w:rsidR="008D48B6" w:rsidRPr="00E37F22">
        <w:rPr>
          <w:lang w:val="en-US"/>
        </w:rPr>
        <w:t xml:space="preserve"> that may impose restrictions on the navigation of other vessels, or any other potential hindrances</w:t>
      </w:r>
      <w:ins w:id="109" w:author="mosu01" w:date="2011-09-21T17:05:00Z">
        <w:r w:rsidR="00DF2487">
          <w:rPr>
            <w:lang w:val="en-US"/>
          </w:rPr>
          <w:t>:</w:t>
        </w:r>
      </w:ins>
      <w:ins w:id="110" w:author="mosu01" w:date="2011-09-21T17:06:00Z">
        <w:r w:rsidR="00DF2487">
          <w:rPr>
            <w:lang w:val="en-US"/>
          </w:rPr>
          <w:t xml:space="preserve"> or</w:t>
        </w:r>
      </w:ins>
    </w:p>
    <w:p w:rsidR="008D48B6" w:rsidDel="0055680B" w:rsidRDefault="00DF2487" w:rsidP="00E37F22">
      <w:pPr>
        <w:pStyle w:val="ListParagraph"/>
        <w:numPr>
          <w:ilvl w:val="0"/>
          <w:numId w:val="16"/>
        </w:numPr>
        <w:autoSpaceDE w:val="0"/>
        <w:autoSpaceDN w:val="0"/>
        <w:adjustRightInd w:val="0"/>
        <w:rPr>
          <w:ins w:id="111" w:author="mosu01" w:date="2011-09-21T16:52:00Z"/>
          <w:del w:id="112" w:author="VTSProgram" w:date="2011-09-22T06:20:00Z"/>
          <w:lang w:val="en-US"/>
        </w:rPr>
      </w:pPr>
      <w:ins w:id="113" w:author="mosu01" w:date="2011-09-21T17:05:00Z">
        <w:r>
          <w:rPr>
            <w:lang w:val="en-US"/>
          </w:rPr>
          <w:t xml:space="preserve">Any information concerning the safe </w:t>
        </w:r>
      </w:ins>
      <w:ins w:id="114" w:author="VTSProgram" w:date="2011-09-22T06:18:00Z">
        <w:r w:rsidR="00A367F6">
          <w:rPr>
            <w:lang w:val="en-US"/>
          </w:rPr>
          <w:t>navigation</w:t>
        </w:r>
      </w:ins>
      <w:ins w:id="115" w:author="mosu01" w:date="2011-09-21T17:05:00Z">
        <w:del w:id="116" w:author="VTSProgram" w:date="2011-09-22T06:18:00Z">
          <w:r w:rsidDel="00A367F6">
            <w:rPr>
              <w:lang w:val="en-US"/>
            </w:rPr>
            <w:delText>passage</w:delText>
          </w:r>
        </w:del>
        <w:r>
          <w:rPr>
            <w:lang w:val="en-US"/>
          </w:rPr>
          <w:t xml:space="preserve"> of the vessel</w:t>
        </w:r>
      </w:ins>
      <w:r w:rsidR="008D48B6" w:rsidRPr="00E37F22">
        <w:rPr>
          <w:lang w:val="en-US"/>
        </w:rPr>
        <w:t>.</w:t>
      </w:r>
    </w:p>
    <w:p w:rsidR="00E042BC" w:rsidRDefault="00E042BC">
      <w:pPr>
        <w:pStyle w:val="ListParagraph"/>
        <w:numPr>
          <w:ilvl w:val="0"/>
          <w:numId w:val="16"/>
        </w:numPr>
        <w:autoSpaceDE w:val="0"/>
        <w:autoSpaceDN w:val="0"/>
        <w:adjustRightInd w:val="0"/>
        <w:rPr>
          <w:del w:id="117" w:author="VTSProgram" w:date="2011-09-22T06:20:00Z"/>
          <w:lang w:val="en-US"/>
        </w:rPr>
      </w:pPr>
    </w:p>
    <w:p w:rsidR="00E042BC" w:rsidRDefault="00B06F79">
      <w:pPr>
        <w:pStyle w:val="ListParagraph"/>
        <w:numPr>
          <w:ilvl w:val="0"/>
          <w:numId w:val="16"/>
        </w:numPr>
        <w:autoSpaceDE w:val="0"/>
        <w:autoSpaceDN w:val="0"/>
        <w:adjustRightInd w:val="0"/>
        <w:rPr>
          <w:ins w:id="118" w:author="mosu01" w:date="2011-09-21T16:52:00Z"/>
          <w:del w:id="119" w:author="VTSProgram" w:date="2011-09-22T06:20:00Z"/>
          <w:lang w:val="en-US"/>
        </w:rPr>
      </w:pPr>
      <w:ins w:id="120" w:author="mosu01" w:date="2011-09-21T16:52:00Z">
        <w:del w:id="121" w:author="VTSProgram" w:date="2011-09-22T06:20:00Z">
          <w:r>
            <w:rPr>
              <w:highlight w:val="yellow"/>
              <w:lang w:val="en-US"/>
            </w:rPr>
            <w:delText xml:space="preserve">An Information Service involves maintaining a traffic image and allows interaction with traffic and response to developing traffic situations and should therefore be able to provide assistance </w:delText>
          </w:r>
        </w:del>
        <w:del w:id="122" w:author="VTSProgram" w:date="2011-09-22T05:18:00Z">
          <w:r>
            <w:rPr>
              <w:highlight w:val="yellow"/>
              <w:lang w:val="en-US"/>
            </w:rPr>
            <w:delText>in the</w:delText>
          </w:r>
        </w:del>
        <w:del w:id="123" w:author="VTSProgram" w:date="2011-09-22T06:20:00Z">
          <w:r>
            <w:rPr>
              <w:highlight w:val="yellow"/>
              <w:lang w:val="en-US"/>
            </w:rPr>
            <w:delText xml:space="preserve"> navigation </w:delText>
          </w:r>
        </w:del>
      </w:ins>
      <w:ins w:id="124" w:author="mosu01" w:date="2011-09-21T16:53:00Z">
        <w:del w:id="125" w:author="VTSProgram" w:date="2011-09-22T06:20:00Z">
          <w:r>
            <w:rPr>
              <w:highlight w:val="yellow"/>
              <w:lang w:val="en-US"/>
            </w:rPr>
            <w:delText>to assist the on-board decision-making process</w:delText>
          </w:r>
        </w:del>
      </w:ins>
      <w:ins w:id="126" w:author="mosu01" w:date="2011-09-21T16:52:00Z">
        <w:del w:id="127" w:author="VTSProgram" w:date="2011-09-22T06:20:00Z">
          <w:r>
            <w:rPr>
              <w:highlight w:val="yellow"/>
              <w:lang w:val="en-US"/>
            </w:rPr>
            <w:delText>.</w:delText>
          </w:r>
          <w:r>
            <w:rPr>
              <w:lang w:val="en-US"/>
            </w:rPr>
            <w:delText xml:space="preserve"> </w:delText>
          </w:r>
        </w:del>
      </w:ins>
    </w:p>
    <w:p w:rsidR="00E042BC" w:rsidRDefault="00E042BC">
      <w:pPr>
        <w:pStyle w:val="ListParagraph"/>
        <w:numPr>
          <w:ilvl w:val="0"/>
          <w:numId w:val="16"/>
        </w:numPr>
        <w:autoSpaceDE w:val="0"/>
        <w:autoSpaceDN w:val="0"/>
        <w:adjustRightInd w:val="0"/>
        <w:rPr>
          <w:lang w:val="en-US" w:eastAsia="de-DE"/>
        </w:rPr>
      </w:pPr>
    </w:p>
    <w:p w:rsidR="008D48B6" w:rsidRDefault="008D48B6" w:rsidP="00C000AE">
      <w:pPr>
        <w:pStyle w:val="Heading2"/>
        <w:numPr>
          <w:ilvl w:val="1"/>
          <w:numId w:val="17"/>
        </w:numPr>
        <w:rPr>
          <w:lang w:eastAsia="sv-SE"/>
        </w:rPr>
      </w:pPr>
      <w:bookmarkStart w:id="128" w:name="_Toc304463722"/>
      <w:r>
        <w:rPr>
          <w:lang w:eastAsia="sv-SE"/>
        </w:rPr>
        <w:t>Provision of Information Service</w:t>
      </w:r>
      <w:bookmarkEnd w:id="128"/>
      <w:r>
        <w:rPr>
          <w:lang w:eastAsia="sv-SE"/>
        </w:rPr>
        <w:t xml:space="preserve"> </w:t>
      </w:r>
    </w:p>
    <w:p w:rsidR="008D48B6" w:rsidRDefault="008D48B6" w:rsidP="00C000AE">
      <w:pPr>
        <w:pStyle w:val="Heading2"/>
        <w:numPr>
          <w:ilvl w:val="2"/>
          <w:numId w:val="17"/>
        </w:numPr>
        <w:rPr>
          <w:lang w:eastAsia="sv-SE"/>
        </w:rPr>
      </w:pPr>
      <w:bookmarkStart w:id="129" w:name="_Toc304463723"/>
      <w:r>
        <w:rPr>
          <w:lang w:eastAsia="sv-SE"/>
        </w:rPr>
        <w:t>Who may provide Information Service</w:t>
      </w:r>
      <w:bookmarkEnd w:id="129"/>
    </w:p>
    <w:p w:rsidR="008D48B6" w:rsidRDefault="008D48B6" w:rsidP="00227B7D">
      <w:r>
        <w:t xml:space="preserve">Any person who is serving in a VTS centre </w:t>
      </w:r>
      <w:r w:rsidR="00CB5C9E">
        <w:t xml:space="preserve">and </w:t>
      </w:r>
      <w:r>
        <w:t xml:space="preserve">that is appropriately qualified, trained and </w:t>
      </w:r>
      <w:r w:rsidR="00B21FC0">
        <w:t xml:space="preserve">assessed  as competent, </w:t>
      </w:r>
      <w:r>
        <w:t xml:space="preserve">may provide Information Service. </w:t>
      </w:r>
    </w:p>
    <w:p w:rsidR="008D48B6" w:rsidRDefault="008D48B6" w:rsidP="00C000AE">
      <w:pPr>
        <w:pStyle w:val="Heading2"/>
        <w:numPr>
          <w:ilvl w:val="2"/>
          <w:numId w:val="17"/>
        </w:numPr>
        <w:rPr>
          <w:lang w:eastAsia="sv-SE"/>
        </w:rPr>
      </w:pPr>
      <w:bookmarkStart w:id="130" w:name="_Toc304463724"/>
      <w:r w:rsidRPr="00A33B52">
        <w:rPr>
          <w:lang w:eastAsia="sv-SE"/>
        </w:rPr>
        <w:t xml:space="preserve">When </w:t>
      </w:r>
      <w:r>
        <w:rPr>
          <w:lang w:eastAsia="sv-SE"/>
        </w:rPr>
        <w:t>Information Service may be provided</w:t>
      </w:r>
      <w:bookmarkEnd w:id="130"/>
    </w:p>
    <w:p w:rsidR="008D48B6" w:rsidRPr="00C37636" w:rsidRDefault="008D48B6" w:rsidP="00A33B52">
      <w:pPr>
        <w:rPr>
          <w:szCs w:val="22"/>
        </w:rPr>
      </w:pPr>
      <w:r>
        <w:rPr>
          <w:szCs w:val="22"/>
        </w:rPr>
        <w:t>Information Service may be provided:</w:t>
      </w:r>
    </w:p>
    <w:p w:rsidR="008D48B6" w:rsidRPr="00C37636" w:rsidRDefault="008D48B6" w:rsidP="00E37F22">
      <w:pPr>
        <w:pStyle w:val="ListParagraph"/>
        <w:numPr>
          <w:ilvl w:val="0"/>
          <w:numId w:val="14"/>
        </w:numPr>
        <w:rPr>
          <w:szCs w:val="22"/>
        </w:rPr>
      </w:pPr>
      <w:r>
        <w:rPr>
          <w:szCs w:val="22"/>
        </w:rPr>
        <w:t xml:space="preserve">when </w:t>
      </w:r>
      <w:r w:rsidRPr="00C37636">
        <w:rPr>
          <w:szCs w:val="22"/>
        </w:rPr>
        <w:t>broadcasting information at fixed times and intervals;</w:t>
      </w:r>
      <w:ins w:id="131" w:author="VTS WG" w:date="2011-03-29T15:42:00Z">
        <w:r w:rsidRPr="003D560A">
          <w:rPr>
            <w:lang w:eastAsia="de-DE"/>
          </w:rPr>
          <w:t xml:space="preserve"> </w:t>
        </w:r>
      </w:ins>
      <w:ins w:id="132" w:author="mosu01" w:date="2011-09-21T16:25:00Z">
        <w:r w:rsidR="00856BC4">
          <w:rPr>
            <w:lang w:eastAsia="de-DE"/>
          </w:rPr>
          <w:br/>
        </w:r>
      </w:ins>
      <w:ins w:id="133" w:author="VTS WG" w:date="2011-03-29T15:42:00Z">
        <w:r>
          <w:rPr>
            <w:lang w:eastAsia="de-DE"/>
          </w:rPr>
          <w:t>The broadcast may ideally be sent out at fixed times and intervals so that the mariners know when to pay special attention</w:t>
        </w:r>
        <w:proofErr w:type="gramStart"/>
        <w:r>
          <w:rPr>
            <w:lang w:eastAsia="de-DE"/>
          </w:rPr>
          <w:t xml:space="preserve">. </w:t>
        </w:r>
        <w:proofErr w:type="gramEnd"/>
        <w:r>
          <w:rPr>
            <w:lang w:eastAsia="de-DE"/>
          </w:rPr>
          <w:t>The schedule for the broadcasting times should be promulgated in the appropriate navigational publications. Information may also be broadcasted at irregular hours when broadcasting warnings and safety related messages</w:t>
        </w:r>
      </w:ins>
    </w:p>
    <w:p w:rsidR="008D48B6" w:rsidRPr="00C37636" w:rsidRDefault="008D48B6" w:rsidP="00E37F22">
      <w:pPr>
        <w:pStyle w:val="ListParagraph"/>
        <w:numPr>
          <w:ilvl w:val="0"/>
          <w:numId w:val="14"/>
        </w:numPr>
        <w:rPr>
          <w:szCs w:val="22"/>
        </w:rPr>
      </w:pPr>
      <w:r w:rsidRPr="00C37636">
        <w:rPr>
          <w:szCs w:val="22"/>
        </w:rPr>
        <w:t xml:space="preserve">when deemed necessary by the VTS; or </w:t>
      </w:r>
    </w:p>
    <w:p w:rsidR="008D48B6" w:rsidRPr="00C37636" w:rsidRDefault="008D48B6" w:rsidP="00E37F22">
      <w:pPr>
        <w:pStyle w:val="ListParagraph"/>
        <w:numPr>
          <w:ilvl w:val="0"/>
          <w:numId w:val="14"/>
        </w:numPr>
        <w:rPr>
          <w:szCs w:val="22"/>
        </w:rPr>
      </w:pPr>
      <w:proofErr w:type="gramStart"/>
      <w:r>
        <w:rPr>
          <w:szCs w:val="22"/>
        </w:rPr>
        <w:t>when</w:t>
      </w:r>
      <w:proofErr w:type="gramEnd"/>
      <w:r>
        <w:rPr>
          <w:szCs w:val="22"/>
        </w:rPr>
        <w:t xml:space="preserve"> the vessel has requested information</w:t>
      </w:r>
      <w:r w:rsidRPr="00C37636">
        <w:rPr>
          <w:szCs w:val="22"/>
        </w:rPr>
        <w:t xml:space="preserve">. </w:t>
      </w:r>
    </w:p>
    <w:p w:rsidR="008D48B6" w:rsidRPr="00C37636" w:rsidRDefault="008D48B6" w:rsidP="00A33B52">
      <w:pPr>
        <w:rPr>
          <w:szCs w:val="22"/>
        </w:rPr>
      </w:pPr>
    </w:p>
    <w:p w:rsidR="008D48B6" w:rsidRPr="00A33B52" w:rsidRDefault="008D48B6" w:rsidP="00A33B52">
      <w:pPr>
        <w:rPr>
          <w:lang w:eastAsia="de-DE"/>
        </w:rPr>
      </w:pPr>
    </w:p>
    <w:p w:rsidR="002370A2" w:rsidRDefault="008D48B6">
      <w:pPr>
        <w:pStyle w:val="Heading2"/>
        <w:numPr>
          <w:ilvl w:val="2"/>
          <w:numId w:val="17"/>
        </w:numPr>
        <w:rPr>
          <w:lang w:eastAsia="sv-SE"/>
        </w:rPr>
      </w:pPr>
      <w:bookmarkStart w:id="134" w:name="_Toc304463725"/>
      <w:r w:rsidRPr="00631149">
        <w:rPr>
          <w:lang w:eastAsia="sv-SE"/>
        </w:rPr>
        <w:t xml:space="preserve">Types of information used </w:t>
      </w:r>
      <w:del w:id="135" w:author="mosu01" w:date="2011-09-20T12:34:00Z">
        <w:r w:rsidRPr="00631149" w:rsidDel="00870DCC">
          <w:rPr>
            <w:lang w:eastAsia="sv-SE"/>
          </w:rPr>
          <w:delText xml:space="preserve">under </w:delText>
        </w:r>
      </w:del>
      <w:ins w:id="136" w:author="mosu01" w:date="2011-09-20T12:34:00Z">
        <w:r w:rsidR="00870DCC">
          <w:rPr>
            <w:lang w:eastAsia="sv-SE"/>
          </w:rPr>
          <w:t>within</w:t>
        </w:r>
        <w:r w:rsidR="00870DCC" w:rsidRPr="00631149">
          <w:rPr>
            <w:lang w:eastAsia="sv-SE"/>
          </w:rPr>
          <w:t xml:space="preserve"> </w:t>
        </w:r>
      </w:ins>
      <w:r w:rsidRPr="00631149">
        <w:rPr>
          <w:lang w:eastAsia="sv-SE"/>
        </w:rPr>
        <w:t>an Information Service</w:t>
      </w:r>
      <w:bookmarkEnd w:id="134"/>
    </w:p>
    <w:p w:rsidR="008D48B6" w:rsidRPr="00B34533" w:rsidRDefault="008D48B6" w:rsidP="0096679C">
      <w:pPr>
        <w:rPr>
          <w:szCs w:val="22"/>
          <w:lang w:val="en-US"/>
        </w:rPr>
      </w:pPr>
      <w:r w:rsidRPr="00B34533">
        <w:rPr>
          <w:szCs w:val="22"/>
          <w:lang w:val="en-US"/>
        </w:rPr>
        <w:t xml:space="preserve">The </w:t>
      </w:r>
      <w:r>
        <w:rPr>
          <w:szCs w:val="22"/>
          <w:lang w:val="en-US"/>
        </w:rPr>
        <w:t xml:space="preserve">following </w:t>
      </w:r>
      <w:ins w:id="137" w:author="VTS WG" w:date="2011-03-29T14:58:00Z">
        <w:r>
          <w:rPr>
            <w:szCs w:val="22"/>
            <w:lang w:val="en-US"/>
          </w:rPr>
          <w:t xml:space="preserve">represents </w:t>
        </w:r>
      </w:ins>
      <w:r w:rsidRPr="00B34533">
        <w:rPr>
          <w:szCs w:val="22"/>
          <w:lang w:val="en-US"/>
        </w:rPr>
        <w:t xml:space="preserve">examples </w:t>
      </w:r>
      <w:del w:id="138" w:author="VTS WG" w:date="2011-03-29T14:58:00Z">
        <w:r w:rsidRPr="00B34533" w:rsidDel="00B0620F">
          <w:rPr>
            <w:szCs w:val="22"/>
            <w:lang w:val="en-US"/>
          </w:rPr>
          <w:delText>of phrases regarding the provision</w:delText>
        </w:r>
      </w:del>
      <w:r w:rsidRPr="00B34533">
        <w:rPr>
          <w:szCs w:val="22"/>
          <w:lang w:val="en-US"/>
        </w:rPr>
        <w:t xml:space="preserve"> of </w:t>
      </w:r>
      <w:del w:id="139" w:author="mosu01" w:date="2011-09-20T12:36:00Z">
        <w:r w:rsidRPr="00B34533" w:rsidDel="00870DCC">
          <w:rPr>
            <w:szCs w:val="22"/>
            <w:lang w:val="en-US"/>
          </w:rPr>
          <w:delText>I</w:delText>
        </w:r>
      </w:del>
      <w:ins w:id="140" w:author="mosu01" w:date="2011-09-20T12:36:00Z">
        <w:r w:rsidR="00870DCC">
          <w:rPr>
            <w:szCs w:val="22"/>
            <w:lang w:val="en-US"/>
          </w:rPr>
          <w:t>i</w:t>
        </w:r>
      </w:ins>
      <w:r w:rsidRPr="00B34533">
        <w:rPr>
          <w:szCs w:val="22"/>
          <w:lang w:val="en-US"/>
        </w:rPr>
        <w:t xml:space="preserve">nformation </w:t>
      </w:r>
      <w:del w:id="141" w:author="VTS WG" w:date="2011-03-29T14:59:00Z">
        <w:r w:rsidRPr="00B34533" w:rsidDel="00B0620F">
          <w:rPr>
            <w:szCs w:val="22"/>
            <w:lang w:val="en-US"/>
          </w:rPr>
          <w:delText xml:space="preserve">Service </w:delText>
        </w:r>
      </w:del>
      <w:ins w:id="142" w:author="VTS WG" w:date="2011-03-29T14:59:00Z">
        <w:r>
          <w:rPr>
            <w:szCs w:val="22"/>
            <w:lang w:val="en-US"/>
          </w:rPr>
          <w:t>that</w:t>
        </w:r>
        <w:r w:rsidRPr="00B34533">
          <w:rPr>
            <w:szCs w:val="22"/>
            <w:lang w:val="en-US"/>
          </w:rPr>
          <w:t xml:space="preserve"> </w:t>
        </w:r>
      </w:ins>
      <w:r w:rsidRPr="00B34533">
        <w:rPr>
          <w:szCs w:val="22"/>
          <w:lang w:val="en-US"/>
        </w:rPr>
        <w:t>may be given by the VTS</w:t>
      </w:r>
      <w:ins w:id="143" w:author="mosu01" w:date="2011-09-20T12:35:00Z">
        <w:r w:rsidR="00870DCC">
          <w:rPr>
            <w:szCs w:val="22"/>
            <w:lang w:val="en-US"/>
          </w:rPr>
          <w:t xml:space="preserve"> within an Information Service</w:t>
        </w:r>
      </w:ins>
      <w:r w:rsidRPr="00B34533">
        <w:rPr>
          <w:szCs w:val="22"/>
          <w:lang w:val="en-US"/>
        </w:rPr>
        <w:t>:</w:t>
      </w:r>
    </w:p>
    <w:p w:rsidR="008D48B6" w:rsidRPr="0096679C" w:rsidRDefault="008D48B6" w:rsidP="00631149">
      <w:pPr>
        <w:rPr>
          <w:szCs w:val="22"/>
          <w:lang w:val="en-US"/>
        </w:rPr>
      </w:pPr>
    </w:p>
    <w:tbl>
      <w:tblPr>
        <w:tblW w:w="917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5"/>
        <w:gridCol w:w="5953"/>
      </w:tblGrid>
      <w:tr w:rsidR="008D48B6" w:rsidRPr="00B34533" w:rsidTr="009969BD">
        <w:tc>
          <w:tcPr>
            <w:tcW w:w="3225" w:type="dxa"/>
          </w:tcPr>
          <w:p w:rsidR="008D48B6" w:rsidRPr="007920F8" w:rsidRDefault="008D48B6" w:rsidP="003D6F36">
            <w:pPr>
              <w:rPr>
                <w:b/>
                <w:lang w:val="en-US"/>
              </w:rPr>
            </w:pPr>
            <w:r w:rsidRPr="007920F8">
              <w:rPr>
                <w:b/>
                <w:szCs w:val="22"/>
                <w:lang w:val="en-US"/>
              </w:rPr>
              <w:t>Types of information:</w:t>
            </w:r>
          </w:p>
        </w:tc>
        <w:tc>
          <w:tcPr>
            <w:tcW w:w="5953" w:type="dxa"/>
          </w:tcPr>
          <w:p w:rsidR="008D48B6" w:rsidRPr="007920F8" w:rsidRDefault="008D48B6" w:rsidP="003D6F36">
            <w:pPr>
              <w:rPr>
                <w:b/>
                <w:lang w:val="en-US"/>
              </w:rPr>
            </w:pPr>
            <w:r w:rsidRPr="007920F8">
              <w:rPr>
                <w:b/>
                <w:szCs w:val="22"/>
                <w:lang w:val="en-US"/>
              </w:rPr>
              <w:t>Examples:</w:t>
            </w:r>
          </w:p>
        </w:tc>
      </w:tr>
      <w:tr w:rsidR="008D48B6" w:rsidRPr="00B34533" w:rsidTr="009969BD">
        <w:tc>
          <w:tcPr>
            <w:tcW w:w="3225" w:type="dxa"/>
          </w:tcPr>
          <w:p w:rsidR="008D48B6" w:rsidRPr="007920F8" w:rsidRDefault="008D48B6" w:rsidP="003D6F36">
            <w:pPr>
              <w:rPr>
                <w:bCs/>
                <w:lang w:val="en-US"/>
              </w:rPr>
            </w:pPr>
            <w:r w:rsidRPr="007920F8">
              <w:rPr>
                <w:bCs/>
                <w:szCs w:val="22"/>
                <w:lang w:val="en-US"/>
              </w:rPr>
              <w:t>Electronic navigational aids information</w:t>
            </w:r>
          </w:p>
          <w:p w:rsidR="008D48B6" w:rsidRPr="007920F8" w:rsidRDefault="008D48B6" w:rsidP="003D6F36">
            <w:pPr>
              <w:rPr>
                <w:lang w:val="en-US"/>
              </w:rPr>
            </w:pPr>
          </w:p>
        </w:tc>
        <w:tc>
          <w:tcPr>
            <w:tcW w:w="5953" w:type="dxa"/>
          </w:tcPr>
          <w:p w:rsidR="008D48B6" w:rsidRDefault="008D48B6" w:rsidP="003D6F36">
            <w:pPr>
              <w:rPr>
                <w:lang w:val="en-US"/>
              </w:rPr>
            </w:pPr>
            <w:r>
              <w:rPr>
                <w:szCs w:val="22"/>
                <w:lang w:val="en-US"/>
              </w:rPr>
              <w:t>The availability</w:t>
            </w:r>
            <w:r w:rsidRPr="007920F8">
              <w:rPr>
                <w:szCs w:val="22"/>
                <w:lang w:val="en-US"/>
              </w:rPr>
              <w:t xml:space="preserve"> of electronic navigational aid </w:t>
            </w:r>
            <w:r>
              <w:rPr>
                <w:szCs w:val="22"/>
                <w:lang w:val="en-US"/>
              </w:rPr>
              <w:t xml:space="preserve">such </w:t>
            </w:r>
            <w:r w:rsidRPr="007920F8">
              <w:rPr>
                <w:szCs w:val="22"/>
                <w:lang w:val="en-US"/>
              </w:rPr>
              <w:t>as: GNSS, Loran, LRIT, D</w:t>
            </w:r>
            <w:r>
              <w:rPr>
                <w:szCs w:val="22"/>
                <w:lang w:val="en-US"/>
              </w:rPr>
              <w:t>GPS, AIS shore base stations, RA</w:t>
            </w:r>
            <w:r w:rsidRPr="007920F8">
              <w:rPr>
                <w:szCs w:val="22"/>
                <w:lang w:val="en-US"/>
              </w:rPr>
              <w:t xml:space="preserve">CON, </w:t>
            </w:r>
            <w:r>
              <w:rPr>
                <w:szCs w:val="22"/>
                <w:lang w:val="en-US"/>
              </w:rPr>
              <w:t xml:space="preserve">Satellite AIS, </w:t>
            </w:r>
            <w:r w:rsidRPr="007920F8">
              <w:rPr>
                <w:szCs w:val="22"/>
                <w:lang w:val="en-US"/>
              </w:rPr>
              <w:t>etc.</w:t>
            </w:r>
          </w:p>
          <w:p w:rsidR="008D48B6" w:rsidRPr="007920F8" w:rsidRDefault="008D48B6" w:rsidP="003D6F36">
            <w:pPr>
              <w:rPr>
                <w:lang w:val="en-US"/>
              </w:rPr>
            </w:pPr>
          </w:p>
        </w:tc>
      </w:tr>
      <w:tr w:rsidR="008D48B6" w:rsidRPr="00B34533" w:rsidTr="009969BD">
        <w:tc>
          <w:tcPr>
            <w:tcW w:w="3225" w:type="dxa"/>
          </w:tcPr>
          <w:p w:rsidR="008D48B6" w:rsidRPr="007920F8" w:rsidRDefault="008D48B6" w:rsidP="007920F8">
            <w:pPr>
              <w:autoSpaceDE w:val="0"/>
              <w:autoSpaceDN w:val="0"/>
              <w:adjustRightInd w:val="0"/>
              <w:rPr>
                <w:bCs/>
                <w:lang w:val="en-US"/>
              </w:rPr>
            </w:pPr>
            <w:r w:rsidRPr="007920F8">
              <w:rPr>
                <w:bCs/>
                <w:szCs w:val="22"/>
                <w:lang w:val="en-US"/>
              </w:rPr>
              <w:t>Hydrographic information</w:t>
            </w:r>
          </w:p>
          <w:p w:rsidR="008D48B6" w:rsidRPr="007920F8" w:rsidRDefault="008D48B6" w:rsidP="003D6F36">
            <w:pPr>
              <w:rPr>
                <w:lang w:val="en-US"/>
              </w:rPr>
            </w:pPr>
          </w:p>
        </w:tc>
        <w:tc>
          <w:tcPr>
            <w:tcW w:w="5953" w:type="dxa"/>
          </w:tcPr>
          <w:p w:rsidR="008D48B6" w:rsidRDefault="008D48B6" w:rsidP="003D6F36">
            <w:pPr>
              <w:rPr>
                <w:lang w:val="en-US"/>
              </w:rPr>
            </w:pPr>
            <w:r w:rsidRPr="007920F8">
              <w:rPr>
                <w:szCs w:val="22"/>
                <w:lang w:val="en-US"/>
              </w:rPr>
              <w:t>Information that will include factors such as the stability of the seabed, sea depth, the accuracy of surveys, tidal ranges, tidal streams, prevailing currents and swell, etc.</w:t>
            </w:r>
          </w:p>
          <w:p w:rsidR="008D48B6" w:rsidRPr="007920F8" w:rsidRDefault="008D48B6" w:rsidP="003D6F36">
            <w:pPr>
              <w:rPr>
                <w:lang w:val="en-US"/>
              </w:rPr>
            </w:pPr>
          </w:p>
        </w:tc>
      </w:tr>
      <w:tr w:rsidR="008D48B6" w:rsidRPr="00B34533" w:rsidTr="009969BD">
        <w:tc>
          <w:tcPr>
            <w:tcW w:w="3225" w:type="dxa"/>
          </w:tcPr>
          <w:p w:rsidR="008D48B6" w:rsidRPr="007920F8" w:rsidRDefault="008D48B6" w:rsidP="007920F8">
            <w:pPr>
              <w:autoSpaceDE w:val="0"/>
              <w:autoSpaceDN w:val="0"/>
              <w:adjustRightInd w:val="0"/>
              <w:rPr>
                <w:bCs/>
                <w:lang w:val="en-US"/>
              </w:rPr>
            </w:pPr>
            <w:r w:rsidRPr="007920F8">
              <w:rPr>
                <w:bCs/>
                <w:szCs w:val="22"/>
                <w:lang w:val="en-US"/>
              </w:rPr>
              <w:t>Meteorological information</w:t>
            </w:r>
          </w:p>
          <w:p w:rsidR="008D48B6" w:rsidRPr="007920F8" w:rsidRDefault="008D48B6" w:rsidP="003D6F36">
            <w:pPr>
              <w:rPr>
                <w:lang w:val="en-US"/>
              </w:rPr>
            </w:pPr>
          </w:p>
        </w:tc>
        <w:tc>
          <w:tcPr>
            <w:tcW w:w="5953" w:type="dxa"/>
          </w:tcPr>
          <w:p w:rsidR="008D48B6" w:rsidRDefault="008D48B6" w:rsidP="003D6F36">
            <w:pPr>
              <w:rPr>
                <w:lang w:val="en-US"/>
              </w:rPr>
            </w:pPr>
            <w:r w:rsidRPr="007920F8">
              <w:rPr>
                <w:szCs w:val="22"/>
                <w:lang w:val="en-US"/>
              </w:rPr>
              <w:t>Information that will include the speed and direction of the prevailing wind, direction and height of the waves, visibility, atmospheric pressure, the formation of ice, etc.</w:t>
            </w:r>
          </w:p>
          <w:p w:rsidR="008D48B6" w:rsidRPr="007920F8" w:rsidRDefault="008D48B6" w:rsidP="003D6F36">
            <w:pPr>
              <w:rPr>
                <w:lang w:val="en-US"/>
              </w:rPr>
            </w:pPr>
          </w:p>
        </w:tc>
      </w:tr>
      <w:tr w:rsidR="008D48B6" w:rsidRPr="00B34533" w:rsidTr="009969BD">
        <w:tc>
          <w:tcPr>
            <w:tcW w:w="3225" w:type="dxa"/>
          </w:tcPr>
          <w:p w:rsidR="008D48B6" w:rsidRPr="007920F8" w:rsidRDefault="008D48B6" w:rsidP="00E2706B">
            <w:pPr>
              <w:autoSpaceDE w:val="0"/>
              <w:autoSpaceDN w:val="0"/>
              <w:adjustRightInd w:val="0"/>
              <w:rPr>
                <w:bCs/>
                <w:lang w:val="en-US"/>
              </w:rPr>
            </w:pPr>
            <w:r w:rsidRPr="007920F8">
              <w:rPr>
                <w:bCs/>
                <w:szCs w:val="22"/>
                <w:lang w:val="en-US"/>
              </w:rPr>
              <w:lastRenderedPageBreak/>
              <w:t>Meteorological warnings</w:t>
            </w:r>
          </w:p>
          <w:p w:rsidR="008D48B6" w:rsidRPr="007920F8" w:rsidRDefault="008D48B6" w:rsidP="00E2706B">
            <w:pPr>
              <w:rPr>
                <w:lang w:val="en-US"/>
              </w:rPr>
            </w:pPr>
          </w:p>
        </w:tc>
        <w:tc>
          <w:tcPr>
            <w:tcW w:w="5953" w:type="dxa"/>
          </w:tcPr>
          <w:p w:rsidR="008D48B6" w:rsidRPr="007920F8" w:rsidRDefault="008D48B6" w:rsidP="00E2706B">
            <w:pPr>
              <w:rPr>
                <w:lang w:val="en-US"/>
              </w:rPr>
            </w:pPr>
            <w:r w:rsidRPr="007920F8">
              <w:rPr>
                <w:szCs w:val="22"/>
                <w:lang w:val="en-US"/>
              </w:rPr>
              <w:t>Gale, storm, tsunami, restricted visibility, etc.</w:t>
            </w:r>
          </w:p>
        </w:tc>
      </w:tr>
      <w:tr w:rsidR="008D48B6" w:rsidRPr="00B34533" w:rsidTr="009969BD">
        <w:tc>
          <w:tcPr>
            <w:tcW w:w="3225" w:type="dxa"/>
          </w:tcPr>
          <w:p w:rsidR="008D48B6" w:rsidRPr="007920F8" w:rsidRDefault="008D48B6" w:rsidP="00E2706B">
            <w:pPr>
              <w:autoSpaceDE w:val="0"/>
              <w:autoSpaceDN w:val="0"/>
              <w:adjustRightInd w:val="0"/>
              <w:rPr>
                <w:bCs/>
                <w:lang w:val="en-US"/>
              </w:rPr>
            </w:pPr>
            <w:r w:rsidRPr="007920F8">
              <w:rPr>
                <w:bCs/>
                <w:szCs w:val="22"/>
                <w:lang w:val="en-US"/>
              </w:rPr>
              <w:t>Navigational information</w:t>
            </w:r>
          </w:p>
          <w:p w:rsidR="008D48B6" w:rsidRPr="007920F8" w:rsidRDefault="008D48B6" w:rsidP="00E2706B">
            <w:pPr>
              <w:autoSpaceDE w:val="0"/>
              <w:autoSpaceDN w:val="0"/>
              <w:adjustRightInd w:val="0"/>
              <w:rPr>
                <w:bCs/>
                <w:lang w:val="en-US"/>
              </w:rPr>
            </w:pPr>
            <w:r w:rsidRPr="007920F8">
              <w:rPr>
                <w:bCs/>
                <w:szCs w:val="22"/>
                <w:lang w:val="en-US"/>
              </w:rPr>
              <w:t>(including traffic and route information)</w:t>
            </w:r>
          </w:p>
          <w:p w:rsidR="008D48B6" w:rsidRPr="007920F8" w:rsidRDefault="008D48B6" w:rsidP="00E2706B">
            <w:pPr>
              <w:rPr>
                <w:lang w:val="en-US"/>
              </w:rPr>
            </w:pPr>
          </w:p>
        </w:tc>
        <w:tc>
          <w:tcPr>
            <w:tcW w:w="5953" w:type="dxa"/>
          </w:tcPr>
          <w:p w:rsidR="008D48B6" w:rsidRPr="007920F8" w:rsidRDefault="008D48B6" w:rsidP="00E2706B">
            <w:pPr>
              <w:rPr>
                <w:lang w:val="en-US"/>
              </w:rPr>
            </w:pPr>
            <w:r w:rsidRPr="007920F8">
              <w:rPr>
                <w:szCs w:val="22"/>
                <w:lang w:val="en-US"/>
              </w:rPr>
              <w:t xml:space="preserve">The position, identity, </w:t>
            </w:r>
            <w:del w:id="144" w:author="mosu01" w:date="2011-09-21T17:08:00Z">
              <w:r w:rsidRPr="007920F8" w:rsidDel="00DF2487">
                <w:rPr>
                  <w:szCs w:val="22"/>
                  <w:lang w:val="en-US"/>
                </w:rPr>
                <w:delText xml:space="preserve">intention and </w:delText>
              </w:r>
            </w:del>
            <w:r w:rsidRPr="007920F8">
              <w:rPr>
                <w:szCs w:val="22"/>
                <w:lang w:val="en-US"/>
              </w:rPr>
              <w:t>destination of vessels</w:t>
            </w:r>
            <w:ins w:id="145" w:author="mosu01" w:date="2011-09-21T17:08:00Z">
              <w:r w:rsidR="00DF2487">
                <w:rPr>
                  <w:szCs w:val="22"/>
                  <w:lang w:val="en-US"/>
                </w:rPr>
                <w:t xml:space="preserve"> and the intention of other traffic</w:t>
              </w:r>
            </w:ins>
            <w:r w:rsidRPr="007920F8">
              <w:rPr>
                <w:szCs w:val="22"/>
                <w:lang w:val="en-US"/>
              </w:rPr>
              <w:t>; amendments and changes in promulgated information concerning the VTS area such as boundaries, procedures, radio frequencies, reporting points; the mandatory reporting of movements; limited maneuverability that may impose restrictions on the navigation of other vessels, or any other potential hindrances; suspension or change of routes; etc.</w:t>
            </w:r>
          </w:p>
          <w:p w:rsidR="008D48B6" w:rsidRPr="007920F8" w:rsidRDefault="008D48B6" w:rsidP="00E2706B">
            <w:pPr>
              <w:rPr>
                <w:lang w:val="en-US"/>
              </w:rPr>
            </w:pPr>
          </w:p>
        </w:tc>
      </w:tr>
      <w:tr w:rsidR="008D48B6" w:rsidRPr="00B34533" w:rsidTr="009969BD">
        <w:tc>
          <w:tcPr>
            <w:tcW w:w="3225" w:type="dxa"/>
          </w:tcPr>
          <w:p w:rsidR="008D48B6" w:rsidRPr="007920F8" w:rsidRDefault="008D48B6" w:rsidP="00E2706B">
            <w:pPr>
              <w:autoSpaceDE w:val="0"/>
              <w:autoSpaceDN w:val="0"/>
              <w:adjustRightInd w:val="0"/>
              <w:rPr>
                <w:bCs/>
                <w:lang w:val="en-US"/>
              </w:rPr>
            </w:pPr>
            <w:r w:rsidRPr="007920F8">
              <w:rPr>
                <w:bCs/>
                <w:szCs w:val="22"/>
                <w:lang w:val="en-US"/>
              </w:rPr>
              <w:t>Navigational warnings</w:t>
            </w:r>
          </w:p>
          <w:p w:rsidR="008D48B6" w:rsidRPr="007920F8" w:rsidRDefault="008D48B6" w:rsidP="00E2706B">
            <w:pPr>
              <w:autoSpaceDE w:val="0"/>
              <w:autoSpaceDN w:val="0"/>
              <w:adjustRightInd w:val="0"/>
              <w:rPr>
                <w:bCs/>
                <w:lang w:val="en-US"/>
              </w:rPr>
            </w:pPr>
          </w:p>
          <w:p w:rsidR="008D48B6" w:rsidRPr="007920F8" w:rsidRDefault="008D48B6" w:rsidP="00E2706B">
            <w:pPr>
              <w:autoSpaceDE w:val="0"/>
              <w:autoSpaceDN w:val="0"/>
              <w:adjustRightInd w:val="0"/>
              <w:rPr>
                <w:bCs/>
                <w:lang w:val="en-US"/>
              </w:rPr>
            </w:pPr>
          </w:p>
        </w:tc>
        <w:tc>
          <w:tcPr>
            <w:tcW w:w="5953" w:type="dxa"/>
          </w:tcPr>
          <w:p w:rsidR="008D48B6" w:rsidRPr="007920F8" w:rsidRDefault="008D48B6" w:rsidP="00E2706B">
            <w:pPr>
              <w:rPr>
                <w:lang w:val="en-US"/>
              </w:rPr>
            </w:pPr>
            <w:r w:rsidRPr="007920F8">
              <w:rPr>
                <w:szCs w:val="22"/>
                <w:lang w:val="en-US"/>
              </w:rPr>
              <w:t>Dangerous wrecks, obstacles</w:t>
            </w:r>
            <w:r>
              <w:rPr>
                <w:szCs w:val="22"/>
                <w:lang w:val="en-US"/>
              </w:rPr>
              <w:t xml:space="preserve"> not otherwise promulgated</w:t>
            </w:r>
            <w:r w:rsidRPr="007920F8">
              <w:rPr>
                <w:szCs w:val="22"/>
                <w:lang w:val="en-US"/>
              </w:rPr>
              <w:t>, diving operations, vessels not under command, etc.</w:t>
            </w:r>
          </w:p>
        </w:tc>
      </w:tr>
      <w:tr w:rsidR="008D48B6" w:rsidRPr="00B34533" w:rsidTr="009969BD">
        <w:tc>
          <w:tcPr>
            <w:tcW w:w="3225" w:type="dxa"/>
          </w:tcPr>
          <w:p w:rsidR="008D48B6" w:rsidRPr="007920F8" w:rsidRDefault="008D48B6" w:rsidP="003D6F36">
            <w:pPr>
              <w:rPr>
                <w:lang w:val="en-US"/>
              </w:rPr>
            </w:pPr>
            <w:r w:rsidRPr="007920F8">
              <w:rPr>
                <w:bCs/>
                <w:szCs w:val="22"/>
                <w:lang w:val="en-US"/>
              </w:rPr>
              <w:t>Other information</w:t>
            </w:r>
          </w:p>
          <w:p w:rsidR="008D48B6" w:rsidRPr="007920F8" w:rsidRDefault="008D48B6" w:rsidP="003D6F36">
            <w:pPr>
              <w:rPr>
                <w:lang w:val="en-US"/>
              </w:rPr>
            </w:pPr>
          </w:p>
        </w:tc>
        <w:tc>
          <w:tcPr>
            <w:tcW w:w="5953" w:type="dxa"/>
          </w:tcPr>
          <w:p w:rsidR="008D48B6" w:rsidRDefault="008D48B6" w:rsidP="003D6F36">
            <w:pPr>
              <w:rPr>
                <w:bCs/>
                <w:lang w:val="en-US"/>
              </w:rPr>
            </w:pPr>
            <w:r w:rsidRPr="007920F8">
              <w:rPr>
                <w:bCs/>
                <w:szCs w:val="22"/>
                <w:lang w:val="en-US"/>
              </w:rPr>
              <w:t xml:space="preserve">Port information, pilot or tug request, cargo information, health condition, PSC, </w:t>
            </w:r>
            <w:r>
              <w:rPr>
                <w:bCs/>
                <w:szCs w:val="22"/>
                <w:lang w:val="en-US"/>
              </w:rPr>
              <w:t xml:space="preserve">ISPS, </w:t>
            </w:r>
            <w:r w:rsidRPr="007920F8">
              <w:rPr>
                <w:bCs/>
                <w:szCs w:val="22"/>
                <w:lang w:val="en-US"/>
              </w:rPr>
              <w:t>etc.</w:t>
            </w:r>
          </w:p>
          <w:p w:rsidR="008D48B6" w:rsidRPr="007920F8" w:rsidRDefault="008D48B6" w:rsidP="003D6F36">
            <w:pPr>
              <w:rPr>
                <w:lang w:val="en-US"/>
              </w:rPr>
            </w:pPr>
          </w:p>
        </w:tc>
      </w:tr>
    </w:tbl>
    <w:p w:rsidR="008D48B6" w:rsidRDefault="008D48B6" w:rsidP="00631149">
      <w:pPr>
        <w:rPr>
          <w:szCs w:val="22"/>
        </w:rPr>
      </w:pPr>
    </w:p>
    <w:p w:rsidR="008D48B6" w:rsidRPr="0096679C" w:rsidRDefault="008D48B6" w:rsidP="00631149">
      <w:pPr>
        <w:rPr>
          <w:iCs/>
          <w:szCs w:val="22"/>
          <w:lang w:val="en-US"/>
        </w:rPr>
      </w:pPr>
      <w:r w:rsidRPr="00DB4005">
        <w:rPr>
          <w:iCs/>
          <w:szCs w:val="22"/>
          <w:highlight w:val="yellow"/>
          <w:lang w:val="en-US"/>
        </w:rPr>
        <w:t xml:space="preserve">If a VTS is tasked with providing maritime safety information (MSI), </w:t>
      </w:r>
      <w:del w:id="146" w:author="VTSProgram" w:date="2011-09-22T05:21:00Z">
        <w:r w:rsidRPr="00DB4005" w:rsidDel="005D140B">
          <w:rPr>
            <w:iCs/>
            <w:szCs w:val="22"/>
            <w:highlight w:val="yellow"/>
            <w:lang w:val="en-US"/>
          </w:rPr>
          <w:delText xml:space="preserve">this </w:delText>
        </w:r>
      </w:del>
      <w:ins w:id="147" w:author="VTSProgram" w:date="2011-09-22T05:21:00Z">
        <w:r w:rsidR="000043A4">
          <w:rPr>
            <w:iCs/>
            <w:szCs w:val="22"/>
            <w:highlight w:val="yellow"/>
            <w:lang w:val="en-US"/>
          </w:rPr>
          <w:t>guidanc</w:t>
        </w:r>
        <w:r w:rsidR="005D140B">
          <w:rPr>
            <w:iCs/>
            <w:szCs w:val="22"/>
            <w:highlight w:val="yellow"/>
            <w:lang w:val="en-US"/>
          </w:rPr>
          <w:t>e</w:t>
        </w:r>
      </w:ins>
      <w:del w:id="148" w:author="VTSProgram" w:date="2011-09-22T05:21:00Z">
        <w:r w:rsidRPr="00DB4005" w:rsidDel="005D140B">
          <w:rPr>
            <w:iCs/>
            <w:szCs w:val="22"/>
            <w:highlight w:val="yellow"/>
            <w:lang w:val="en-US"/>
          </w:rPr>
          <w:delText>type</w:delText>
        </w:r>
      </w:del>
      <w:ins w:id="149" w:author="VTSProgram" w:date="2011-09-22T05:21:00Z">
        <w:r w:rsidR="005D140B">
          <w:rPr>
            <w:iCs/>
            <w:szCs w:val="22"/>
            <w:highlight w:val="yellow"/>
            <w:lang w:val="en-US"/>
          </w:rPr>
          <w:t xml:space="preserve"> on this type</w:t>
        </w:r>
      </w:ins>
      <w:r w:rsidRPr="00DB4005">
        <w:rPr>
          <w:iCs/>
          <w:szCs w:val="22"/>
          <w:highlight w:val="yellow"/>
          <w:lang w:val="en-US"/>
        </w:rPr>
        <w:t xml:space="preserve"> of information is found in </w:t>
      </w:r>
      <w:r w:rsidRPr="00DB4005">
        <w:rPr>
          <w:szCs w:val="22"/>
          <w:highlight w:val="yellow"/>
          <w:lang w:val="en-US"/>
        </w:rPr>
        <w:t xml:space="preserve">IMO Resolution </w:t>
      </w:r>
      <w:proofErr w:type="gramStart"/>
      <w:r w:rsidRPr="00DB4005">
        <w:rPr>
          <w:szCs w:val="22"/>
          <w:highlight w:val="yellow"/>
          <w:lang w:val="en-US"/>
        </w:rPr>
        <w:t>A.706(</w:t>
      </w:r>
      <w:proofErr w:type="gramEnd"/>
      <w:r w:rsidRPr="00DB4005">
        <w:rPr>
          <w:szCs w:val="22"/>
          <w:highlight w:val="yellow"/>
          <w:lang w:val="en-US"/>
        </w:rPr>
        <w:t>17)a – World-wide navigational warning service.</w:t>
      </w:r>
    </w:p>
    <w:p w:rsidR="008D48B6" w:rsidRPr="0096679C" w:rsidRDefault="008D48B6" w:rsidP="00631149">
      <w:pPr>
        <w:rPr>
          <w:szCs w:val="22"/>
          <w:lang w:val="en-US"/>
        </w:rPr>
      </w:pPr>
    </w:p>
    <w:p w:rsidR="008D48B6" w:rsidRDefault="00F8146C" w:rsidP="00C000AE">
      <w:pPr>
        <w:pStyle w:val="Heading2"/>
        <w:numPr>
          <w:ilvl w:val="2"/>
          <w:numId w:val="17"/>
        </w:numPr>
        <w:rPr>
          <w:lang w:eastAsia="sv-SE"/>
        </w:rPr>
      </w:pPr>
      <w:bookmarkStart w:id="150" w:name="_Toc304463726"/>
      <w:ins w:id="151" w:author="mosu01" w:date="2011-09-20T14:28:00Z">
        <w:r>
          <w:rPr>
            <w:lang w:eastAsia="sv-SE"/>
          </w:rPr>
          <w:t>Where may Information Servic</w:t>
        </w:r>
      </w:ins>
      <w:ins w:id="152" w:author="mosu01" w:date="2011-09-20T14:29:00Z">
        <w:r>
          <w:rPr>
            <w:lang w:eastAsia="sv-SE"/>
          </w:rPr>
          <w:t>e</w:t>
        </w:r>
      </w:ins>
      <w:ins w:id="153" w:author="mosu01" w:date="2011-09-20T14:28:00Z">
        <w:r>
          <w:rPr>
            <w:lang w:eastAsia="sv-SE"/>
          </w:rPr>
          <w:t xml:space="preserve"> be </w:t>
        </w:r>
      </w:ins>
      <w:del w:id="154" w:author="mosu01" w:date="2011-09-20T14:29:00Z">
        <w:r w:rsidR="008D48B6" w:rsidDel="00F8146C">
          <w:rPr>
            <w:lang w:eastAsia="sv-SE"/>
          </w:rPr>
          <w:delText>Area of</w:delText>
        </w:r>
        <w:r w:rsidR="008D48B6" w:rsidRPr="00A33B52" w:rsidDel="00F8146C">
          <w:rPr>
            <w:lang w:eastAsia="sv-SE"/>
          </w:rPr>
          <w:delText xml:space="preserve"> service </w:delText>
        </w:r>
      </w:del>
      <w:r w:rsidR="008D48B6">
        <w:rPr>
          <w:lang w:eastAsia="sv-SE"/>
        </w:rPr>
        <w:t>provided</w:t>
      </w:r>
      <w:bookmarkEnd w:id="150"/>
    </w:p>
    <w:p w:rsidR="008D48B6" w:rsidRDefault="008D48B6" w:rsidP="00A876F8">
      <w:pPr>
        <w:pStyle w:val="BodyText"/>
      </w:pPr>
      <w:r>
        <w:t xml:space="preserve"> An Information </w:t>
      </w:r>
      <w:r w:rsidR="00870DCC">
        <w:t>S</w:t>
      </w:r>
      <w:r>
        <w:t xml:space="preserve">ervice should be provided  within the declared VTS area. </w:t>
      </w:r>
    </w:p>
    <w:p w:rsidR="008D48B6" w:rsidRDefault="008D48B6" w:rsidP="00A755AA">
      <w:pPr>
        <w:pStyle w:val="BodyText"/>
        <w:rPr>
          <w:ins w:id="155" w:author="mosu01" w:date="2011-03-10T10:51:00Z"/>
        </w:rPr>
      </w:pPr>
      <w:ins w:id="156" w:author="mosu01" w:date="2011-03-10T10:51:00Z">
        <w:r>
          <w:t>[See picture in Annex xx]</w:t>
        </w:r>
      </w:ins>
    </w:p>
    <w:p w:rsidR="008D48B6" w:rsidRPr="00A876F8" w:rsidRDefault="008D48B6" w:rsidP="00A876F8">
      <w:pPr>
        <w:pStyle w:val="BodyText"/>
      </w:pPr>
    </w:p>
    <w:p w:rsidR="008D48B6" w:rsidRPr="00A33B52" w:rsidRDefault="008D48B6" w:rsidP="00C000AE">
      <w:pPr>
        <w:pStyle w:val="Heading2"/>
        <w:numPr>
          <w:ilvl w:val="2"/>
          <w:numId w:val="17"/>
        </w:numPr>
        <w:rPr>
          <w:lang w:eastAsia="sv-SE"/>
        </w:rPr>
      </w:pPr>
      <w:bookmarkStart w:id="157" w:name="_Toc304463727"/>
      <w:r>
        <w:rPr>
          <w:lang w:eastAsia="sv-SE"/>
        </w:rPr>
        <w:t>Methods of providing</w:t>
      </w:r>
      <w:r w:rsidRPr="00A33B52">
        <w:rPr>
          <w:lang w:eastAsia="sv-SE"/>
        </w:rPr>
        <w:t xml:space="preserve"> </w:t>
      </w:r>
      <w:r>
        <w:rPr>
          <w:lang w:eastAsia="sv-SE"/>
        </w:rPr>
        <w:t>Information S</w:t>
      </w:r>
      <w:r w:rsidRPr="00A33B52">
        <w:rPr>
          <w:lang w:eastAsia="sv-SE"/>
        </w:rPr>
        <w:t>ervice</w:t>
      </w:r>
      <w:bookmarkEnd w:id="157"/>
    </w:p>
    <w:p w:rsidR="008D48B6" w:rsidRDefault="008D48B6" w:rsidP="002E6C2A">
      <w:pPr>
        <w:autoSpaceDE w:val="0"/>
        <w:autoSpaceDN w:val="0"/>
        <w:adjustRightInd w:val="0"/>
        <w:rPr>
          <w:szCs w:val="22"/>
          <w:lang w:eastAsia="fi-FI" w:bidi="bn-IN"/>
        </w:rPr>
      </w:pPr>
      <w:r>
        <w:rPr>
          <w:szCs w:val="22"/>
          <w:lang w:eastAsia="fi-FI" w:bidi="bn-IN"/>
        </w:rPr>
        <w:t xml:space="preserve">While VHF may be </w:t>
      </w:r>
      <w:r w:rsidR="00A659AE">
        <w:rPr>
          <w:szCs w:val="22"/>
          <w:lang w:eastAsia="fi-FI" w:bidi="bn-IN"/>
        </w:rPr>
        <w:t>the</w:t>
      </w:r>
      <w:r>
        <w:rPr>
          <w:szCs w:val="22"/>
          <w:lang w:eastAsia="fi-FI" w:bidi="bn-IN"/>
        </w:rPr>
        <w:t xml:space="preserve"> primary mean of providing i</w:t>
      </w:r>
      <w:r w:rsidRPr="007E6223">
        <w:rPr>
          <w:szCs w:val="22"/>
          <w:lang w:eastAsia="fi-FI" w:bidi="bn-IN"/>
        </w:rPr>
        <w:t>nformation</w:t>
      </w:r>
      <w:r>
        <w:rPr>
          <w:szCs w:val="22"/>
          <w:lang w:eastAsia="fi-FI" w:bidi="bn-IN"/>
        </w:rPr>
        <w:t xml:space="preserve"> any available means may be used. </w:t>
      </w:r>
    </w:p>
    <w:p w:rsidR="008D48B6" w:rsidRPr="00A33B52" w:rsidRDefault="008D48B6" w:rsidP="00A33B52">
      <w:pPr>
        <w:rPr>
          <w:lang w:eastAsia="de-DE"/>
        </w:rPr>
      </w:pPr>
    </w:p>
    <w:p w:rsidR="008D48B6" w:rsidRDefault="008D48B6" w:rsidP="003E5C8B">
      <w:pPr>
        <w:pStyle w:val="Heading2"/>
        <w:numPr>
          <w:ilvl w:val="3"/>
          <w:numId w:val="17"/>
        </w:numPr>
        <w:rPr>
          <w:lang w:eastAsia="sv-SE"/>
        </w:rPr>
      </w:pPr>
      <w:bookmarkStart w:id="158" w:name="_Toc304463728"/>
      <w:r w:rsidRPr="00A33B52">
        <w:rPr>
          <w:lang w:eastAsia="sv-SE"/>
        </w:rPr>
        <w:t xml:space="preserve">Message markers used </w:t>
      </w:r>
      <w:r w:rsidR="00A659AE">
        <w:rPr>
          <w:lang w:eastAsia="sv-SE"/>
        </w:rPr>
        <w:t>within</w:t>
      </w:r>
      <w:r w:rsidR="00A659AE" w:rsidRPr="00A33B52">
        <w:rPr>
          <w:lang w:eastAsia="sv-SE"/>
        </w:rPr>
        <w:t xml:space="preserve"> </w:t>
      </w:r>
      <w:r>
        <w:rPr>
          <w:lang w:eastAsia="sv-SE"/>
        </w:rPr>
        <w:t>an Information Service</w:t>
      </w:r>
      <w:bookmarkEnd w:id="158"/>
    </w:p>
    <w:p w:rsidR="008D48B6" w:rsidRDefault="008D48B6" w:rsidP="002E6C2A">
      <w:pPr>
        <w:pStyle w:val="Default"/>
        <w:rPr>
          <w:sz w:val="22"/>
          <w:szCs w:val="22"/>
          <w:lang w:val="en-GB"/>
        </w:rPr>
      </w:pPr>
      <w:r>
        <w:rPr>
          <w:sz w:val="22"/>
          <w:szCs w:val="22"/>
          <w:lang w:val="en-GB"/>
        </w:rPr>
        <w:t>When providing Information Service the following message markers may be used:</w:t>
      </w:r>
      <w:r w:rsidRPr="00481383">
        <w:rPr>
          <w:sz w:val="22"/>
          <w:szCs w:val="22"/>
          <w:lang w:val="en-GB"/>
        </w:rPr>
        <w:t xml:space="preserve"> </w:t>
      </w:r>
    </w:p>
    <w:p w:rsidR="008D48B6" w:rsidRPr="00481383" w:rsidRDefault="008D48B6" w:rsidP="002E6C2A">
      <w:pPr>
        <w:pStyle w:val="Default"/>
        <w:rPr>
          <w:sz w:val="22"/>
          <w:szCs w:val="22"/>
          <w:lang w:val="en-GB"/>
        </w:rPr>
      </w:pPr>
    </w:p>
    <w:p w:rsidR="008D48B6" w:rsidRPr="00481383" w:rsidRDefault="008D48B6" w:rsidP="002E6C2A">
      <w:pPr>
        <w:tabs>
          <w:tab w:val="num" w:pos="993"/>
        </w:tabs>
        <w:ind w:left="993" w:hanging="426"/>
      </w:pPr>
      <w:r w:rsidRPr="00481383">
        <w:t xml:space="preserve">INFORMATION </w:t>
      </w:r>
    </w:p>
    <w:p w:rsidR="008D48B6" w:rsidRPr="00543FB3" w:rsidRDefault="008D48B6" w:rsidP="002E6C2A">
      <w:pPr>
        <w:tabs>
          <w:tab w:val="num" w:pos="993"/>
        </w:tabs>
        <w:ind w:left="993" w:hanging="426"/>
      </w:pPr>
      <w:r w:rsidRPr="00543FB3">
        <w:t>WARNING</w:t>
      </w:r>
    </w:p>
    <w:p w:rsidR="008D48B6" w:rsidRPr="00543FB3" w:rsidRDefault="008D48B6" w:rsidP="002E6C2A">
      <w:pPr>
        <w:tabs>
          <w:tab w:val="num" w:pos="993"/>
        </w:tabs>
        <w:ind w:left="993" w:hanging="426"/>
      </w:pPr>
      <w:r w:rsidRPr="00543FB3">
        <w:t>ADVICE</w:t>
      </w:r>
    </w:p>
    <w:p w:rsidR="008D48B6" w:rsidRPr="00481383" w:rsidRDefault="008D48B6" w:rsidP="002E6C2A">
      <w:pPr>
        <w:tabs>
          <w:tab w:val="num" w:pos="993"/>
        </w:tabs>
        <w:ind w:left="993" w:hanging="426"/>
      </w:pPr>
      <w:r w:rsidRPr="00481383">
        <w:t xml:space="preserve">QUESTION </w:t>
      </w:r>
    </w:p>
    <w:p w:rsidR="008D48B6" w:rsidRPr="00481383" w:rsidRDefault="008D48B6" w:rsidP="002E6C2A">
      <w:pPr>
        <w:tabs>
          <w:tab w:val="num" w:pos="993"/>
        </w:tabs>
        <w:ind w:left="993" w:hanging="426"/>
      </w:pPr>
      <w:r w:rsidRPr="00481383">
        <w:t xml:space="preserve">ANSWER </w:t>
      </w:r>
    </w:p>
    <w:p w:rsidR="008D48B6" w:rsidRPr="002F4EA6" w:rsidRDefault="008D48B6" w:rsidP="002E6C2A">
      <w:pPr>
        <w:tabs>
          <w:tab w:val="num" w:pos="993"/>
        </w:tabs>
        <w:ind w:left="993" w:hanging="426"/>
      </w:pPr>
      <w:r w:rsidRPr="002F4EA6">
        <w:t>REQUEST</w:t>
      </w:r>
    </w:p>
    <w:p w:rsidR="008D48B6" w:rsidRDefault="008D48B6" w:rsidP="002E6C2A">
      <w:pPr>
        <w:tabs>
          <w:tab w:val="num" w:pos="993"/>
        </w:tabs>
        <w:ind w:left="993" w:hanging="426"/>
      </w:pPr>
    </w:p>
    <w:p w:rsidR="008D48B6" w:rsidRPr="00A659AE" w:rsidRDefault="008D48B6" w:rsidP="002E6C2A">
      <w:pPr>
        <w:rPr>
          <w:szCs w:val="22"/>
        </w:rPr>
      </w:pPr>
      <w:r w:rsidRPr="00A659AE">
        <w:rPr>
          <w:szCs w:val="22"/>
        </w:rPr>
        <w:t xml:space="preserve">Instruction as a message marker should </w:t>
      </w:r>
      <w:r w:rsidRPr="00A659AE">
        <w:rPr>
          <w:szCs w:val="22"/>
          <w:u w:val="single"/>
        </w:rPr>
        <w:t>not</w:t>
      </w:r>
      <w:r w:rsidRPr="00A659AE">
        <w:rPr>
          <w:szCs w:val="22"/>
        </w:rPr>
        <w:t xml:space="preserve"> be used in an Information Service. </w:t>
      </w:r>
    </w:p>
    <w:p w:rsidR="008D48B6" w:rsidRPr="001B3138" w:rsidRDefault="008D48B6" w:rsidP="002E6C2A"/>
    <w:p w:rsidR="008D48B6" w:rsidRPr="007238EA" w:rsidRDefault="008D48B6" w:rsidP="002E6C2A">
      <w:pPr>
        <w:rPr>
          <w:strike/>
        </w:rPr>
      </w:pPr>
      <w:r w:rsidRPr="00C9142C">
        <w:t>Examples of the use of the message markers</w:t>
      </w:r>
      <w:r>
        <w:t xml:space="preserve"> </w:t>
      </w:r>
      <w:r w:rsidRPr="00C9142C">
        <w:t xml:space="preserve">may be found in </w:t>
      </w:r>
      <w:r w:rsidRPr="00A659AE">
        <w:rPr>
          <w:highlight w:val="yellow"/>
        </w:rPr>
        <w:t>annex X</w:t>
      </w:r>
      <w:r w:rsidRPr="00C9142C">
        <w:t xml:space="preserve">. </w:t>
      </w:r>
    </w:p>
    <w:p w:rsidR="008D48B6" w:rsidRDefault="008D48B6" w:rsidP="00481383">
      <w:pPr>
        <w:ind w:left="360"/>
      </w:pPr>
    </w:p>
    <w:p w:rsidR="008D48B6" w:rsidRDefault="008D48B6" w:rsidP="00235819">
      <w:pPr>
        <w:rPr>
          <w:szCs w:val="22"/>
        </w:rPr>
      </w:pPr>
    </w:p>
    <w:p w:rsidR="008D48B6" w:rsidRDefault="008D48B6">
      <w:pPr>
        <w:rPr>
          <w:b/>
          <w:caps/>
          <w:kern w:val="28"/>
          <w:sz w:val="24"/>
          <w:szCs w:val="20"/>
          <w:lang w:eastAsia="de-DE"/>
        </w:rPr>
      </w:pPr>
      <w:r>
        <w:br w:type="page"/>
      </w:r>
    </w:p>
    <w:p w:rsidR="008D48B6" w:rsidRDefault="008D48B6" w:rsidP="003E5C8B">
      <w:pPr>
        <w:pStyle w:val="Heading1"/>
        <w:numPr>
          <w:ilvl w:val="0"/>
          <w:numId w:val="19"/>
        </w:numPr>
      </w:pPr>
      <w:bookmarkStart w:id="159" w:name="_Toc304463729"/>
      <w:r>
        <w:t>Description of Navigational assistance service (NaS)</w:t>
      </w:r>
      <w:bookmarkEnd w:id="159"/>
    </w:p>
    <w:p w:rsidR="008D48B6" w:rsidRPr="00C000AE" w:rsidRDefault="008D48B6" w:rsidP="00120CB7">
      <w:pPr>
        <w:pStyle w:val="Heading2"/>
        <w:numPr>
          <w:ilvl w:val="1"/>
          <w:numId w:val="17"/>
        </w:numPr>
        <w:rPr>
          <w:lang w:eastAsia="sv-SE"/>
        </w:rPr>
      </w:pPr>
      <w:bookmarkStart w:id="160" w:name="_Toc304463730"/>
      <w:r w:rsidRPr="00C000AE">
        <w:rPr>
          <w:lang w:eastAsia="sv-SE"/>
        </w:rPr>
        <w:t>General</w:t>
      </w:r>
      <w:bookmarkEnd w:id="160"/>
    </w:p>
    <w:p w:rsidR="008D48B6" w:rsidRDefault="00A84B54" w:rsidP="002A406B">
      <w:pPr>
        <w:pStyle w:val="BodyText"/>
        <w:rPr>
          <w:lang w:eastAsia="de-DE"/>
        </w:rPr>
      </w:pPr>
      <w:ins w:id="161" w:author="mosu01" w:date="2011-09-21T10:23:00Z">
        <w:r>
          <w:rPr>
            <w:lang w:eastAsia="de-DE"/>
          </w:rPr>
          <w:t xml:space="preserve">A </w:t>
        </w:r>
      </w:ins>
      <w:r w:rsidR="008D48B6">
        <w:rPr>
          <w:lang w:eastAsia="de-DE"/>
        </w:rPr>
        <w:t xml:space="preserve">Navigational Assistance Service </w:t>
      </w:r>
      <w:del w:id="162" w:author="mosu01" w:date="2011-09-21T10:23:00Z">
        <w:r w:rsidR="008D48B6" w:rsidDel="00A84B54">
          <w:rPr>
            <w:lang w:eastAsia="de-DE"/>
          </w:rPr>
          <w:delText xml:space="preserve">should </w:delText>
        </w:r>
      </w:del>
      <w:ins w:id="163" w:author="mosu01" w:date="2011-09-21T10:23:00Z">
        <w:r>
          <w:rPr>
            <w:lang w:eastAsia="de-DE"/>
          </w:rPr>
          <w:t xml:space="preserve">is a service that </w:t>
        </w:r>
      </w:ins>
      <w:r w:rsidR="008D48B6">
        <w:rPr>
          <w:lang w:eastAsia="de-DE"/>
        </w:rPr>
        <w:t>provide</w:t>
      </w:r>
      <w:ins w:id="164" w:author="mosu01" w:date="2011-09-21T10:23:00Z">
        <w:r>
          <w:rPr>
            <w:lang w:eastAsia="de-DE"/>
          </w:rPr>
          <w:t>s</w:t>
        </w:r>
      </w:ins>
      <w:r w:rsidR="008D48B6">
        <w:rPr>
          <w:lang w:eastAsia="de-DE"/>
        </w:rPr>
        <w:t xml:space="preserve"> essential and timely navigational information to assist in the onboard navigational decision-making process and to monitor its effects. It may also involve the provision of navigational advice and/or instruction for the promulgated VTS area.</w:t>
      </w:r>
      <w:r w:rsidR="008D48B6" w:rsidRPr="002A406B">
        <w:rPr>
          <w:lang w:eastAsia="de-DE"/>
        </w:rPr>
        <w:t xml:space="preserve"> </w:t>
      </w:r>
    </w:p>
    <w:p w:rsidR="008D48B6" w:rsidRPr="00EB1945" w:rsidRDefault="008D48B6" w:rsidP="00A71783">
      <w:r w:rsidRPr="00EB1945">
        <w:t xml:space="preserve">The </w:t>
      </w:r>
      <w:del w:id="165" w:author="mosu01" w:date="2011-09-21T16:38:00Z">
        <w:r w:rsidRPr="00EB1945" w:rsidDel="003C5AE4">
          <w:delText>n</w:delText>
        </w:r>
      </w:del>
      <w:ins w:id="166" w:author="mosu01" w:date="2011-09-21T16:38:00Z">
        <w:r w:rsidR="003C5AE4">
          <w:t>N</w:t>
        </w:r>
      </w:ins>
      <w:r w:rsidRPr="00EB1945">
        <w:t xml:space="preserve">avigational </w:t>
      </w:r>
      <w:del w:id="167" w:author="mosu01" w:date="2011-09-21T16:38:00Z">
        <w:r w:rsidRPr="00EB1945" w:rsidDel="003C5AE4">
          <w:delText>a</w:delText>
        </w:r>
      </w:del>
      <w:ins w:id="168" w:author="mosu01" w:date="2011-09-21T16:38:00Z">
        <w:r w:rsidR="003C5AE4">
          <w:t>A</w:t>
        </w:r>
      </w:ins>
      <w:r w:rsidRPr="00EB1945">
        <w:t xml:space="preserve">ssistance </w:t>
      </w:r>
      <w:del w:id="169" w:author="mosu01" w:date="2011-09-21T16:38:00Z">
        <w:r w:rsidRPr="00EB1945" w:rsidDel="003C5AE4">
          <w:delText>s</w:delText>
        </w:r>
      </w:del>
      <w:ins w:id="170" w:author="mosu01" w:date="2011-09-21T16:38:00Z">
        <w:r w:rsidR="003C5AE4">
          <w:t>S</w:t>
        </w:r>
      </w:ins>
      <w:r w:rsidRPr="00EB1945">
        <w:t>ervice is especially important in difficult navigational or</w:t>
      </w:r>
    </w:p>
    <w:p w:rsidR="008D48B6" w:rsidRDefault="008D48B6" w:rsidP="00A71783">
      <w:r w:rsidRPr="00EB1945">
        <w:t>meteorological circumstances or in case of defects or deficiencies</w:t>
      </w:r>
      <w:proofErr w:type="gramStart"/>
      <w:r w:rsidRPr="00EB1945">
        <w:t>.</w:t>
      </w:r>
      <w:r>
        <w:t xml:space="preserve"> </w:t>
      </w:r>
      <w:proofErr w:type="gramEnd"/>
      <w:r>
        <w:t>(IMO)</w:t>
      </w:r>
    </w:p>
    <w:p w:rsidR="008D48B6" w:rsidRDefault="008D48B6" w:rsidP="00A71783"/>
    <w:p w:rsidR="00113AEA" w:rsidRDefault="00917887" w:rsidP="00E96216">
      <w:pPr>
        <w:rPr>
          <w:ins w:id="171" w:author="mosu01" w:date="2011-09-21T10:43:00Z"/>
        </w:rPr>
      </w:pPr>
      <w:ins w:id="172" w:author="mosu01" w:date="2011-09-21T10:40:00Z">
        <w:r w:rsidRPr="002F6D5C">
          <w:t>A Navigational Assistance Service is an important supplement to the provision of</w:t>
        </w:r>
        <w:r w:rsidR="00C06891">
          <w:t xml:space="preserve"> other navigational services</w:t>
        </w:r>
      </w:ins>
      <w:ins w:id="173" w:author="mosu01" w:date="2011-09-21T11:12:00Z">
        <w:r w:rsidR="00C06891">
          <w:t xml:space="preserve"> and it </w:t>
        </w:r>
      </w:ins>
      <w:ins w:id="174" w:author="mosu01" w:date="2011-09-21T10:40:00Z">
        <w:r w:rsidRPr="002F6D5C">
          <w:t>may be provi</w:t>
        </w:r>
        <w:r w:rsidR="00C06891">
          <w:t>ded at the request of a vessel</w:t>
        </w:r>
        <w:r w:rsidRPr="002F6D5C">
          <w:t xml:space="preserve"> or when a navigational situation is observed and intervention by VTS</w:t>
        </w:r>
        <w:r w:rsidR="00113AEA">
          <w:t xml:space="preserve"> is deemed necessary. </w:t>
        </w:r>
      </w:ins>
    </w:p>
    <w:p w:rsidR="00113AEA" w:rsidRDefault="00113AEA" w:rsidP="00E96216">
      <w:pPr>
        <w:rPr>
          <w:ins w:id="175" w:author="mosu01" w:date="2011-09-21T10:43:00Z"/>
        </w:rPr>
      </w:pPr>
    </w:p>
    <w:p w:rsidR="008D48B6" w:rsidRDefault="008D48B6" w:rsidP="00E96216">
      <w:pPr>
        <w:rPr>
          <w:lang w:eastAsia="sv-SE"/>
        </w:rPr>
      </w:pPr>
      <w:ins w:id="176" w:author="mosu01" w:date="2011-03-10T00:36:00Z">
        <w:r>
          <w:rPr>
            <w:lang w:eastAsia="de-DE"/>
          </w:rPr>
          <w:t xml:space="preserve">Navigational Assistance Service </w:t>
        </w:r>
        <w:r w:rsidRPr="002A406B">
          <w:rPr>
            <w:lang w:eastAsia="sv-SE"/>
          </w:rPr>
          <w:t>requires positive identification and continuous communication throughout the process.</w:t>
        </w:r>
      </w:ins>
      <w:ins w:id="177" w:author="mosu01" w:date="2011-09-20T15:30:00Z">
        <w:r w:rsidR="00E96216">
          <w:rPr>
            <w:lang w:eastAsia="sv-SE"/>
          </w:rPr>
          <w:t xml:space="preserve"> </w:t>
        </w:r>
        <w:r w:rsidR="00E96216" w:rsidRPr="00E96216">
          <w:rPr>
            <w:szCs w:val="22"/>
          </w:rPr>
          <w:t xml:space="preserve">If possible and if time permits, checks should normally be made prior to commencement of the provision of Navigational Assistance </w:t>
        </w:r>
        <w:r w:rsidR="00E96216">
          <w:rPr>
            <w:szCs w:val="22"/>
          </w:rPr>
          <w:t xml:space="preserve">Service </w:t>
        </w:r>
        <w:r w:rsidR="00E96216" w:rsidRPr="00E96216">
          <w:rPr>
            <w:szCs w:val="22"/>
          </w:rPr>
          <w:t>to assess the capability of the vessel to respond to the guidance given.</w:t>
        </w:r>
      </w:ins>
      <w:ins w:id="178" w:author="mosu01" w:date="2011-09-21T12:06:00Z">
        <w:r w:rsidR="00897758" w:rsidRPr="00897758">
          <w:rPr>
            <w:szCs w:val="22"/>
          </w:rPr>
          <w:t xml:space="preserve">  An example </w:t>
        </w:r>
        <w:r w:rsidR="00897758">
          <w:rPr>
            <w:szCs w:val="22"/>
          </w:rPr>
          <w:t xml:space="preserve">of a </w:t>
        </w:r>
        <w:r w:rsidR="00897758" w:rsidRPr="00897758">
          <w:rPr>
            <w:szCs w:val="22"/>
          </w:rPr>
          <w:t xml:space="preserve">checklist is </w:t>
        </w:r>
        <w:r w:rsidR="00897758">
          <w:rPr>
            <w:szCs w:val="22"/>
          </w:rPr>
          <w:t xml:space="preserve">found </w:t>
        </w:r>
        <w:r w:rsidR="00897758" w:rsidRPr="00897758">
          <w:rPr>
            <w:szCs w:val="22"/>
          </w:rPr>
          <w:t xml:space="preserve">at </w:t>
        </w:r>
        <w:r w:rsidR="00897758" w:rsidRPr="00897758">
          <w:rPr>
            <w:szCs w:val="22"/>
            <w:highlight w:val="yellow"/>
          </w:rPr>
          <w:t>Annex 1,</w:t>
        </w:r>
        <w:r w:rsidR="00897758" w:rsidRPr="00897758">
          <w:rPr>
            <w:szCs w:val="22"/>
          </w:rPr>
          <w:t xml:space="preserve"> which should be modified as required for local requirements.</w:t>
        </w:r>
      </w:ins>
    </w:p>
    <w:p w:rsidR="008D48B6" w:rsidRDefault="008D48B6" w:rsidP="002A406B">
      <w:pPr>
        <w:rPr>
          <w:lang w:eastAsia="de-DE"/>
        </w:rPr>
      </w:pPr>
    </w:p>
    <w:p w:rsidR="00C06891" w:rsidRDefault="008D48B6" w:rsidP="00C06891">
      <w:pPr>
        <w:pStyle w:val="Heading2"/>
        <w:numPr>
          <w:ilvl w:val="1"/>
          <w:numId w:val="17"/>
        </w:numPr>
        <w:rPr>
          <w:ins w:id="179" w:author="mosu01" w:date="2011-09-21T11:16:00Z"/>
          <w:lang w:eastAsia="sv-SE"/>
        </w:rPr>
      </w:pPr>
      <w:bookmarkStart w:id="180" w:name="_Toc304463731"/>
      <w:r>
        <w:rPr>
          <w:lang w:eastAsia="sv-SE"/>
        </w:rPr>
        <w:t>Provision of Navigational Assistance Service</w:t>
      </w:r>
      <w:bookmarkEnd w:id="180"/>
      <w:r>
        <w:rPr>
          <w:lang w:eastAsia="sv-SE"/>
        </w:rPr>
        <w:t xml:space="preserve"> </w:t>
      </w:r>
    </w:p>
    <w:p w:rsidR="00C06891" w:rsidRDefault="00834ACF" w:rsidP="00C06891">
      <w:pPr>
        <w:pStyle w:val="BodyText"/>
        <w:rPr>
          <w:ins w:id="181" w:author="mosu01" w:date="2011-09-21T11:17:00Z"/>
        </w:rPr>
      </w:pPr>
      <w:ins w:id="182" w:author="mosu01" w:date="2011-09-21T11:55:00Z">
        <w:r>
          <w:t>It is</w:t>
        </w:r>
      </w:ins>
      <w:ins w:id="183" w:author="mosu01" w:date="2011-09-21T11:17:00Z">
        <w:r>
          <w:t xml:space="preserve"> recommend</w:t>
        </w:r>
      </w:ins>
      <w:ins w:id="184" w:author="mosu01" w:date="2011-09-21T11:55:00Z">
        <w:r>
          <w:t>ed</w:t>
        </w:r>
      </w:ins>
      <w:ins w:id="185" w:author="mosu01" w:date="2011-09-21T11:17:00Z">
        <w:r w:rsidR="00C06891">
          <w:t xml:space="preserve"> that Navigational Assistance Service:</w:t>
        </w:r>
      </w:ins>
    </w:p>
    <w:p w:rsidR="00C06891" w:rsidRDefault="00C06891" w:rsidP="00C06891">
      <w:pPr>
        <w:pStyle w:val="Bullet1"/>
        <w:tabs>
          <w:tab w:val="clear" w:pos="720"/>
          <w:tab w:val="num" w:pos="1134"/>
        </w:tabs>
        <w:spacing w:before="60" w:after="60"/>
        <w:ind w:left="1134" w:hanging="567"/>
        <w:rPr>
          <w:ins w:id="186" w:author="mosu01" w:date="2011-09-21T11:17:00Z"/>
        </w:rPr>
      </w:pPr>
      <w:bookmarkStart w:id="187" w:name="_Toc304463732"/>
      <w:ins w:id="188" w:author="mosu01" w:date="2011-09-21T11:17:00Z">
        <w:r>
          <w:t>Is p</w:t>
        </w:r>
        <w:r w:rsidRPr="001C4214">
          <w:t>rovided to an individual vessel</w:t>
        </w:r>
        <w:r>
          <w:t>,</w:t>
        </w:r>
        <w:r w:rsidRPr="001C4214">
          <w:t xml:space="preserve"> at </w:t>
        </w:r>
        <w:r>
          <w:t>the</w:t>
        </w:r>
        <w:r w:rsidRPr="001C4214">
          <w:t xml:space="preserve"> request</w:t>
        </w:r>
        <w:r>
          <w:t xml:space="preserve"> of the vessel</w:t>
        </w:r>
        <w:r w:rsidRPr="001C4214">
          <w:t xml:space="preserve"> or when deemed necessary by the VTS</w:t>
        </w:r>
        <w:r>
          <w:t>,</w:t>
        </w:r>
        <w:r w:rsidRPr="001C4214">
          <w:t xml:space="preserve"> to assist the decision making process on board the vessel concerned. </w:t>
        </w:r>
        <w:r>
          <w:t xml:space="preserve"> </w:t>
        </w:r>
        <w:r w:rsidRPr="001C4214">
          <w:t xml:space="preserve">This service consists of </w:t>
        </w:r>
        <w:r>
          <w:t xml:space="preserve">navigational matters </w:t>
        </w:r>
        <w:r w:rsidRPr="001C4214">
          <w:t>relating to a specific vessel and m</w:t>
        </w:r>
        <w:r>
          <w:t xml:space="preserve">ay include information, warning, advice and </w:t>
        </w:r>
        <w:r w:rsidRPr="00BB193E">
          <w:t>instruction</w:t>
        </w:r>
        <w:r>
          <w:t xml:space="preserve"> subject to the authority of the VTS</w:t>
        </w:r>
        <w:r w:rsidRPr="00BB193E">
          <w:t>.</w:t>
        </w:r>
        <w:bookmarkEnd w:id="187"/>
      </w:ins>
    </w:p>
    <w:p w:rsidR="00C06891" w:rsidRDefault="00F370EF" w:rsidP="00C06891">
      <w:pPr>
        <w:pStyle w:val="Bullet1"/>
        <w:tabs>
          <w:tab w:val="clear" w:pos="720"/>
          <w:tab w:val="num" w:pos="1134"/>
        </w:tabs>
        <w:spacing w:before="60" w:after="60"/>
        <w:ind w:left="1134" w:hanging="567"/>
        <w:rPr>
          <w:ins w:id="189" w:author="mosu01" w:date="2011-09-21T11:17:00Z"/>
        </w:rPr>
      </w:pPr>
      <w:bookmarkStart w:id="190" w:name="_Toc304463733"/>
      <w:ins w:id="191" w:author="mosu01" w:date="2011-09-21T17:12:00Z">
        <w:r>
          <w:t>H</w:t>
        </w:r>
      </w:ins>
      <w:ins w:id="192" w:author="mosu01" w:date="2011-09-21T11:17:00Z">
        <w:r w:rsidR="00C06891">
          <w:t xml:space="preserve">as a start and </w:t>
        </w:r>
        <w:r w:rsidR="00834ACF">
          <w:t>end time</w:t>
        </w:r>
      </w:ins>
      <w:ins w:id="193" w:author="mosu01" w:date="2011-09-21T16:42:00Z">
        <w:r w:rsidR="00073CFE">
          <w:t>.</w:t>
        </w:r>
      </w:ins>
      <w:bookmarkEnd w:id="190"/>
      <w:ins w:id="194" w:author="mosu01" w:date="2011-09-21T11:17:00Z">
        <w:r w:rsidR="00834ACF">
          <w:t xml:space="preserve"> </w:t>
        </w:r>
      </w:ins>
    </w:p>
    <w:p w:rsidR="000A4332" w:rsidRDefault="005F4341" w:rsidP="00C06891">
      <w:pPr>
        <w:pStyle w:val="BodyText"/>
        <w:rPr>
          <w:ins w:id="195" w:author="mosu01" w:date="2011-09-21T11:21:00Z"/>
        </w:rPr>
      </w:pPr>
      <w:ins w:id="196" w:author="mosu01" w:date="2011-09-21T23:27:00Z">
        <w:r>
          <w:t>The</w:t>
        </w:r>
      </w:ins>
      <w:ins w:id="197" w:author="mosu01" w:date="2011-09-21T11:17:00Z">
        <w:r w:rsidR="00C06891">
          <w:t xml:space="preserve"> Navigational Assistance Service may be initiated in response to traffic and navigational safety situations developing in the VTS area.  It is important that information to assist the onboard decision making is provided in a timely manner.  It should be clearly understood by both parties and is not open to </w:t>
        </w:r>
        <w:r w:rsidR="00C06891" w:rsidRPr="001E101D">
          <w:t>misinterpretation</w:t>
        </w:r>
        <w:r w:rsidR="00C06891">
          <w:t xml:space="preserve"> to minimise the risk of </w:t>
        </w:r>
        <w:r w:rsidR="00C06891" w:rsidRPr="00626EAF">
          <w:t>unexpected and dangerous reactions</w:t>
        </w:r>
        <w:r w:rsidR="00C06891">
          <w:t>.</w:t>
        </w:r>
      </w:ins>
    </w:p>
    <w:p w:rsidR="00C06891" w:rsidRPr="00C06891" w:rsidRDefault="00C06891" w:rsidP="00C06891"/>
    <w:p w:rsidR="008D48B6" w:rsidRDefault="008D48B6" w:rsidP="00120CB7">
      <w:pPr>
        <w:pStyle w:val="Heading2"/>
        <w:numPr>
          <w:ilvl w:val="2"/>
          <w:numId w:val="17"/>
        </w:numPr>
        <w:rPr>
          <w:lang w:eastAsia="sv-SE"/>
        </w:rPr>
      </w:pPr>
      <w:bookmarkStart w:id="198" w:name="_Toc304463734"/>
      <w:r>
        <w:rPr>
          <w:lang w:eastAsia="sv-SE"/>
        </w:rPr>
        <w:t>Who may provide Navigational Assistance Service</w:t>
      </w:r>
      <w:bookmarkEnd w:id="198"/>
    </w:p>
    <w:p w:rsidR="002370A2" w:rsidRDefault="008D48B6" w:rsidP="00B21FC0">
      <w:r>
        <w:t xml:space="preserve">Any person who is serving in a VTS centre that is appropriately </w:t>
      </w:r>
      <w:r w:rsidR="00223665">
        <w:t>qualified</w:t>
      </w:r>
      <w:r w:rsidR="00B21FC0">
        <w:t>,</w:t>
      </w:r>
      <w:r w:rsidR="00223665">
        <w:t xml:space="preserve"> </w:t>
      </w:r>
      <w:r>
        <w:t>trained and assessed  as competent</w:t>
      </w:r>
      <w:r w:rsidR="00B21FC0">
        <w:t>,</w:t>
      </w:r>
      <w:r>
        <w:t xml:space="preserve"> may provide Navigational </w:t>
      </w:r>
      <w:r w:rsidR="00B21FC0">
        <w:t>A</w:t>
      </w:r>
      <w:r>
        <w:t>ssistance</w:t>
      </w:r>
      <w:r w:rsidR="00B21FC0">
        <w:t xml:space="preserve"> Service</w:t>
      </w:r>
      <w:r>
        <w:t xml:space="preserve">. </w:t>
      </w:r>
    </w:p>
    <w:p w:rsidR="008D48B6" w:rsidRDefault="008D48B6" w:rsidP="00120CB7"/>
    <w:p w:rsidR="008D48B6" w:rsidRDefault="008D48B6" w:rsidP="00120CB7">
      <w:pPr>
        <w:pStyle w:val="Heading2"/>
        <w:numPr>
          <w:ilvl w:val="2"/>
          <w:numId w:val="17"/>
        </w:numPr>
        <w:rPr>
          <w:lang w:eastAsia="sv-SE"/>
        </w:rPr>
      </w:pPr>
      <w:bookmarkStart w:id="199" w:name="_Toc304463735"/>
      <w:r w:rsidRPr="00A33B52">
        <w:rPr>
          <w:lang w:eastAsia="sv-SE"/>
        </w:rPr>
        <w:t xml:space="preserve">When </w:t>
      </w:r>
      <w:r>
        <w:rPr>
          <w:lang w:eastAsia="sv-SE"/>
        </w:rPr>
        <w:t>Navigational Assistance Service may be provided</w:t>
      </w:r>
      <w:bookmarkEnd w:id="199"/>
    </w:p>
    <w:p w:rsidR="008D48B6" w:rsidRPr="00C37636" w:rsidRDefault="008D48B6" w:rsidP="00AE6AF7">
      <w:pPr>
        <w:rPr>
          <w:szCs w:val="22"/>
        </w:rPr>
      </w:pPr>
      <w:r>
        <w:t xml:space="preserve">Navigational Assistance Service </w:t>
      </w:r>
      <w:r>
        <w:rPr>
          <w:szCs w:val="22"/>
        </w:rPr>
        <w:t>may be provided</w:t>
      </w:r>
      <w:r w:rsidR="005F4341">
        <w:rPr>
          <w:szCs w:val="22"/>
        </w:rPr>
        <w:t xml:space="preserve"> as follows</w:t>
      </w:r>
      <w:r>
        <w:rPr>
          <w:szCs w:val="22"/>
        </w:rPr>
        <w:t>:</w:t>
      </w:r>
    </w:p>
    <w:p w:rsidR="008D48B6" w:rsidRDefault="008D48B6" w:rsidP="00AE6AF7">
      <w:pPr>
        <w:pStyle w:val="ListParagraph"/>
        <w:numPr>
          <w:ilvl w:val="0"/>
          <w:numId w:val="14"/>
        </w:numPr>
        <w:contextualSpacing/>
        <w:rPr>
          <w:ins w:id="200" w:author="mosu01" w:date="2011-09-21T11:49:00Z"/>
          <w:szCs w:val="22"/>
        </w:rPr>
      </w:pPr>
      <w:del w:id="201" w:author="mosu01" w:date="2011-09-21T11:52:00Z">
        <w:r w:rsidRPr="00C37636" w:rsidDel="00AB34BE">
          <w:rPr>
            <w:szCs w:val="22"/>
          </w:rPr>
          <w:delText>w</w:delText>
        </w:r>
      </w:del>
      <w:ins w:id="202" w:author="mosu01" w:date="2011-09-21T11:52:00Z">
        <w:r w:rsidR="00AB34BE">
          <w:rPr>
            <w:szCs w:val="22"/>
          </w:rPr>
          <w:t>W</w:t>
        </w:r>
      </w:ins>
      <w:r w:rsidRPr="00C37636">
        <w:rPr>
          <w:szCs w:val="22"/>
        </w:rPr>
        <w:t>hen deemed necessary by the VTS</w:t>
      </w:r>
      <w:del w:id="203" w:author="mosu01" w:date="2011-09-21T11:51:00Z">
        <w:r w:rsidRPr="00C37636" w:rsidDel="00AB34BE">
          <w:rPr>
            <w:szCs w:val="22"/>
          </w:rPr>
          <w:delText xml:space="preserve">; or </w:delText>
        </w:r>
      </w:del>
    </w:p>
    <w:p w:rsidR="00AB34BE" w:rsidRDefault="00AB34BE" w:rsidP="00AB34BE">
      <w:pPr>
        <w:pStyle w:val="BodyText"/>
        <w:ind w:left="720"/>
        <w:rPr>
          <w:ins w:id="204" w:author="mosu01" w:date="2011-09-21T11:51:00Z"/>
        </w:rPr>
      </w:pPr>
      <w:ins w:id="205" w:author="mosu01" w:date="2011-09-21T11:51:00Z">
        <w:r>
          <w:t xml:space="preserve">Navigational Assistance </w:t>
        </w:r>
      </w:ins>
      <w:ins w:id="206" w:author="mosu01" w:date="2011-09-21T11:52:00Z">
        <w:r>
          <w:t xml:space="preserve">Service </w:t>
        </w:r>
      </w:ins>
      <w:ins w:id="207" w:author="mosu01" w:date="2011-09-21T11:51:00Z">
        <w:r>
          <w:t>may be provided when the VTS observes a developing situation (e.g. a vessel deviating from a recommended route) and deems it necessary to interact with the bridge team.</w:t>
        </w:r>
      </w:ins>
    </w:p>
    <w:p w:rsidR="00AB34BE" w:rsidRPr="00C37636" w:rsidRDefault="00AB34BE" w:rsidP="00AB34BE">
      <w:pPr>
        <w:pStyle w:val="ListParagraph"/>
        <w:tabs>
          <w:tab w:val="left" w:pos="709"/>
        </w:tabs>
        <w:contextualSpacing/>
        <w:rPr>
          <w:szCs w:val="22"/>
        </w:rPr>
      </w:pPr>
    </w:p>
    <w:p w:rsidR="00AB34BE" w:rsidRDefault="00AB34BE" w:rsidP="00AB34BE">
      <w:pPr>
        <w:pStyle w:val="ListParagraph"/>
        <w:numPr>
          <w:ilvl w:val="0"/>
          <w:numId w:val="14"/>
        </w:numPr>
        <w:contextualSpacing/>
        <w:rPr>
          <w:ins w:id="208" w:author="mosu01" w:date="2011-09-21T11:49:00Z"/>
          <w:szCs w:val="22"/>
        </w:rPr>
      </w:pPr>
      <w:ins w:id="209" w:author="mosu01" w:date="2011-09-21T11:52:00Z">
        <w:r>
          <w:rPr>
            <w:szCs w:val="22"/>
          </w:rPr>
          <w:t>W</w:t>
        </w:r>
      </w:ins>
      <w:del w:id="210" w:author="mosu01" w:date="2011-09-21T11:52:00Z">
        <w:r w:rsidR="008D48B6" w:rsidDel="00AB34BE">
          <w:rPr>
            <w:szCs w:val="22"/>
          </w:rPr>
          <w:delText>w</w:delText>
        </w:r>
      </w:del>
      <w:r w:rsidR="008D48B6">
        <w:rPr>
          <w:szCs w:val="22"/>
        </w:rPr>
        <w:t>hen the vessel has requested the service</w:t>
      </w:r>
      <w:r w:rsidR="008D48B6" w:rsidRPr="00C37636">
        <w:rPr>
          <w:szCs w:val="22"/>
        </w:rPr>
        <w:t>.</w:t>
      </w:r>
    </w:p>
    <w:p w:rsidR="00AB34BE" w:rsidRDefault="00AB34BE" w:rsidP="00AB34BE">
      <w:pPr>
        <w:pStyle w:val="BodyText"/>
        <w:tabs>
          <w:tab w:val="left" w:pos="709"/>
        </w:tabs>
        <w:ind w:left="709"/>
        <w:rPr>
          <w:ins w:id="211" w:author="mosu01" w:date="2011-09-21T11:49:00Z"/>
        </w:rPr>
      </w:pPr>
      <w:ins w:id="212" w:author="mosu01" w:date="2011-09-21T11:49:00Z">
        <w:r>
          <w:t xml:space="preserve">Navigational Assistance </w:t>
        </w:r>
      </w:ins>
      <w:ins w:id="213" w:author="mosu01" w:date="2011-09-21T11:57:00Z">
        <w:r w:rsidR="00834ACF">
          <w:t xml:space="preserve">Service </w:t>
        </w:r>
      </w:ins>
      <w:ins w:id="214" w:author="mosu01" w:date="2011-09-21T11:49:00Z">
        <w:r>
          <w:t xml:space="preserve">may be provided on request by a vessel in circumstances such as equipment failure or navigational unfamiliarity.  Individual </w:t>
        </w:r>
        <w:r>
          <w:lastRenderedPageBreak/>
          <w:t xml:space="preserve">circumstances will dictate the degree of preparation that can be undertaken prior to commencing </w:t>
        </w:r>
      </w:ins>
      <w:ins w:id="215" w:author="mosu01" w:date="2011-09-21T23:32:00Z">
        <w:r w:rsidR="005F4341">
          <w:t>the</w:t>
        </w:r>
      </w:ins>
      <w:ins w:id="216" w:author="mosu01" w:date="2011-09-21T11:49:00Z">
        <w:r>
          <w:t xml:space="preserve"> Navigational Assistance Service on </w:t>
        </w:r>
      </w:ins>
      <w:ins w:id="217" w:author="mosu01" w:date="2011-09-21T11:58:00Z">
        <w:r w:rsidR="00834ACF">
          <w:t>r</w:t>
        </w:r>
      </w:ins>
      <w:ins w:id="218" w:author="mosu01" w:date="2011-09-21T11:49:00Z">
        <w:r>
          <w:t>equest</w:t>
        </w:r>
      </w:ins>
      <w:ins w:id="219" w:author="mosu01" w:date="2011-09-21T11:59:00Z">
        <w:r w:rsidR="00834ACF">
          <w:t>.</w:t>
        </w:r>
      </w:ins>
      <w:ins w:id="220" w:author="mosu01" w:date="2011-09-21T12:00:00Z">
        <w:r w:rsidR="00834ACF">
          <w:t xml:space="preserve">  If</w:t>
        </w:r>
      </w:ins>
      <w:ins w:id="221" w:author="mosu01" w:date="2011-09-21T11:49:00Z">
        <w:r>
          <w:t xml:space="preserve"> possible</w:t>
        </w:r>
      </w:ins>
      <w:ins w:id="222" w:author="mosu01" w:date="2011-09-21T12:00:00Z">
        <w:r w:rsidR="00834ACF">
          <w:t>,</w:t>
        </w:r>
      </w:ins>
      <w:ins w:id="223" w:author="mosu01" w:date="2011-09-21T11:49:00Z">
        <w:r>
          <w:t xml:space="preserve"> preparations should include an assessment of the </w:t>
        </w:r>
        <w:r w:rsidR="00834ACF">
          <w:t>risks involved</w:t>
        </w:r>
      </w:ins>
      <w:ins w:id="224" w:author="mosu01" w:date="2011-09-21T12:01:00Z">
        <w:r w:rsidR="00834ACF">
          <w:t xml:space="preserve">.  </w:t>
        </w:r>
      </w:ins>
    </w:p>
    <w:p w:rsidR="008D48B6" w:rsidRPr="00897758" w:rsidRDefault="00AB34BE" w:rsidP="005F4341">
      <w:pPr>
        <w:pStyle w:val="BodyText"/>
        <w:tabs>
          <w:tab w:val="left" w:pos="709"/>
        </w:tabs>
      </w:pPr>
      <w:ins w:id="225" w:author="mosu01" w:date="2011-09-21T11:49:00Z">
        <w:r>
          <w:t xml:space="preserve">The provision of Navigational Assistance </w:t>
        </w:r>
      </w:ins>
      <w:ins w:id="226" w:author="mosu01" w:date="2011-09-21T12:02:00Z">
        <w:r w:rsidR="00834ACF">
          <w:t xml:space="preserve">Service </w:t>
        </w:r>
      </w:ins>
      <w:ins w:id="227" w:author="mosu01" w:date="2011-09-21T11:49:00Z">
        <w:r>
          <w:t xml:space="preserve">does not absolve the master from his responsibility for the safety of his own ship; in particular the </w:t>
        </w:r>
      </w:ins>
      <w:ins w:id="228" w:author="mosu01" w:date="2011-09-21T12:03:00Z">
        <w:r w:rsidR="00834ACF">
          <w:t>m</w:t>
        </w:r>
      </w:ins>
      <w:ins w:id="229" w:author="mosu01" w:date="2011-09-21T11:49:00Z">
        <w:r>
          <w:t xml:space="preserve">aster should be made aware of the limitations on VTS equipment and the specific responsibilities of the </w:t>
        </w:r>
      </w:ins>
      <w:ins w:id="230" w:author="mosu01" w:date="2011-09-21T12:03:00Z">
        <w:r w:rsidR="00834ACF">
          <w:t>m</w:t>
        </w:r>
      </w:ins>
      <w:ins w:id="231" w:author="mosu01" w:date="2011-09-21T11:49:00Z">
        <w:r>
          <w:t xml:space="preserve">aster for collision avoidance.  </w:t>
        </w:r>
      </w:ins>
    </w:p>
    <w:p w:rsidR="00512705" w:rsidRDefault="00512705" w:rsidP="00AE6AF7">
      <w:pPr>
        <w:rPr>
          <w:ins w:id="232" w:author="mosu01" w:date="2011-03-10T00:52:00Z"/>
          <w:lang w:eastAsia="de-DE"/>
        </w:rPr>
      </w:pPr>
    </w:p>
    <w:p w:rsidR="008D48B6" w:rsidRDefault="008D48B6" w:rsidP="00A65D77">
      <w:pPr>
        <w:rPr>
          <w:ins w:id="233" w:author="mosu01" w:date="2011-03-10T00:53:00Z"/>
          <w:lang w:eastAsia="de-DE"/>
        </w:rPr>
      </w:pPr>
      <w:ins w:id="234" w:author="mosu01" w:date="2011-03-10T00:53:00Z">
        <w:r>
          <w:rPr>
            <w:lang w:eastAsia="de-DE"/>
          </w:rPr>
          <w:t>Examples of developing situations where</w:t>
        </w:r>
      </w:ins>
      <w:ins w:id="235" w:author="mosu01" w:date="2011-09-21T23:34:00Z">
        <w:r w:rsidR="005F4341">
          <w:rPr>
            <w:lang w:eastAsia="de-DE"/>
          </w:rPr>
          <w:t xml:space="preserve"> a </w:t>
        </w:r>
      </w:ins>
      <w:ins w:id="236" w:author="mosu01" w:date="2011-03-10T00:53:00Z">
        <w:r>
          <w:rPr>
            <w:lang w:eastAsia="de-DE"/>
          </w:rPr>
          <w:t xml:space="preserve">Navigational Assistance </w:t>
        </w:r>
      </w:ins>
      <w:ins w:id="237" w:author="mosu01" w:date="2011-09-21T23:34:00Z">
        <w:r w:rsidR="005F4341">
          <w:rPr>
            <w:lang w:eastAsia="de-DE"/>
          </w:rPr>
          <w:t xml:space="preserve">Service </w:t>
        </w:r>
      </w:ins>
      <w:ins w:id="238" w:author="mosu01" w:date="2011-03-10T00:53:00Z">
        <w:r>
          <w:rPr>
            <w:lang w:eastAsia="de-DE"/>
          </w:rPr>
          <w:t>may be requested or deemed necessary by the VTS include:</w:t>
        </w:r>
      </w:ins>
    </w:p>
    <w:p w:rsidR="008D48B6" w:rsidRDefault="008D48B6">
      <w:pPr>
        <w:numPr>
          <w:ilvl w:val="0"/>
          <w:numId w:val="22"/>
        </w:numPr>
        <w:rPr>
          <w:ins w:id="239" w:author="mosu01" w:date="2011-03-10T00:54:00Z"/>
          <w:lang w:eastAsia="de-DE"/>
        </w:rPr>
      </w:pPr>
      <w:ins w:id="240" w:author="mosu01" w:date="2011-03-10T00:53:00Z">
        <w:r>
          <w:rPr>
            <w:lang w:eastAsia="de-DE"/>
          </w:rPr>
          <w:t>Risk of grounding</w:t>
        </w:r>
      </w:ins>
      <w:ins w:id="241" w:author="mosu01" w:date="2011-03-10T00:54:00Z">
        <w:r>
          <w:rPr>
            <w:lang w:eastAsia="de-DE"/>
          </w:rPr>
          <w:t>;</w:t>
        </w:r>
      </w:ins>
    </w:p>
    <w:p w:rsidR="008D48B6" w:rsidRDefault="008D48B6">
      <w:pPr>
        <w:numPr>
          <w:ilvl w:val="0"/>
          <w:numId w:val="22"/>
        </w:numPr>
        <w:rPr>
          <w:ins w:id="242" w:author="mosu01" w:date="2011-03-10T00:53:00Z"/>
          <w:lang w:eastAsia="de-DE"/>
        </w:rPr>
      </w:pPr>
      <w:ins w:id="243" w:author="mosu01" w:date="2011-03-10T00:53:00Z">
        <w:r>
          <w:rPr>
            <w:lang w:eastAsia="de-DE"/>
          </w:rPr>
          <w:t>Vessel deviating from the recommended track or sailing plan;</w:t>
        </w:r>
      </w:ins>
    </w:p>
    <w:p w:rsidR="008D48B6" w:rsidRDefault="008D48B6">
      <w:pPr>
        <w:numPr>
          <w:ilvl w:val="0"/>
          <w:numId w:val="22"/>
        </w:numPr>
        <w:rPr>
          <w:ins w:id="244" w:author="mosu01" w:date="2011-03-10T00:53:00Z"/>
          <w:lang w:eastAsia="de-DE"/>
        </w:rPr>
      </w:pPr>
      <w:ins w:id="245" w:author="mosu01" w:date="2011-03-10T00:53:00Z">
        <w:r>
          <w:rPr>
            <w:lang w:eastAsia="de-DE"/>
          </w:rPr>
          <w:t>Vessel unsure of its position or unable to determine its position;</w:t>
        </w:r>
      </w:ins>
    </w:p>
    <w:p w:rsidR="008D48B6" w:rsidRDefault="008D48B6">
      <w:pPr>
        <w:numPr>
          <w:ilvl w:val="0"/>
          <w:numId w:val="22"/>
        </w:numPr>
        <w:rPr>
          <w:ins w:id="246" w:author="mosu01" w:date="2011-03-10T00:53:00Z"/>
          <w:lang w:eastAsia="de-DE"/>
        </w:rPr>
      </w:pPr>
      <w:ins w:id="247" w:author="mosu01" w:date="2011-03-10T00:53:00Z">
        <w:r>
          <w:rPr>
            <w:lang w:eastAsia="de-DE"/>
          </w:rPr>
          <w:t>Vessel unsure of the route to its destination;</w:t>
        </w:r>
      </w:ins>
    </w:p>
    <w:p w:rsidR="008D48B6" w:rsidRDefault="008D48B6">
      <w:pPr>
        <w:numPr>
          <w:ilvl w:val="0"/>
          <w:numId w:val="22"/>
        </w:numPr>
        <w:rPr>
          <w:ins w:id="248" w:author="mosu01" w:date="2011-03-10T00:53:00Z"/>
          <w:lang w:eastAsia="de-DE"/>
        </w:rPr>
      </w:pPr>
      <w:ins w:id="249" w:author="mosu01" w:date="2011-03-10T00:53:00Z">
        <w:r>
          <w:rPr>
            <w:lang w:eastAsia="de-DE"/>
          </w:rPr>
          <w:t>Assistance to a vessel to an anchoring position;</w:t>
        </w:r>
      </w:ins>
    </w:p>
    <w:p w:rsidR="008D48B6" w:rsidRDefault="008D48B6">
      <w:pPr>
        <w:numPr>
          <w:ilvl w:val="0"/>
          <w:numId w:val="22"/>
        </w:numPr>
        <w:rPr>
          <w:ins w:id="250" w:author="mosu01" w:date="2011-03-10T00:53:00Z"/>
          <w:lang w:eastAsia="de-DE"/>
        </w:rPr>
      </w:pPr>
      <w:ins w:id="251" w:author="mosu01" w:date="2011-03-10T00:53:00Z">
        <w:r>
          <w:rPr>
            <w:lang w:eastAsia="de-DE"/>
          </w:rPr>
          <w:t>Vessel navigational or manoeuvring equipment casualty;</w:t>
        </w:r>
      </w:ins>
    </w:p>
    <w:p w:rsidR="008D48B6" w:rsidRDefault="008D48B6">
      <w:pPr>
        <w:numPr>
          <w:ilvl w:val="0"/>
          <w:numId w:val="22"/>
        </w:numPr>
        <w:rPr>
          <w:ins w:id="252" w:author="mosu01" w:date="2011-03-10T00:53:00Z"/>
          <w:lang w:eastAsia="de-DE"/>
        </w:rPr>
      </w:pPr>
      <w:ins w:id="253" w:author="mosu01" w:date="2011-03-10T00:53:00Z">
        <w:r>
          <w:rPr>
            <w:lang w:eastAsia="de-DE"/>
          </w:rPr>
          <w:t>Inclement conditions (e.g. low visibility, high winds);</w:t>
        </w:r>
      </w:ins>
    </w:p>
    <w:p w:rsidR="008D48B6" w:rsidRDefault="008D48B6">
      <w:pPr>
        <w:numPr>
          <w:ilvl w:val="0"/>
          <w:numId w:val="22"/>
        </w:numPr>
        <w:rPr>
          <w:ins w:id="254" w:author="mosu01" w:date="2011-03-10T00:53:00Z"/>
          <w:lang w:eastAsia="de-DE"/>
        </w:rPr>
      </w:pPr>
      <w:ins w:id="255" w:author="mosu01" w:date="2011-03-10T00:53:00Z">
        <w:r>
          <w:rPr>
            <w:lang w:eastAsia="de-DE"/>
          </w:rPr>
          <w:t>Potential collision between vessels;</w:t>
        </w:r>
      </w:ins>
    </w:p>
    <w:p w:rsidR="008D48B6" w:rsidRDefault="008D48B6">
      <w:pPr>
        <w:numPr>
          <w:ilvl w:val="0"/>
          <w:numId w:val="22"/>
        </w:numPr>
        <w:rPr>
          <w:ins w:id="256" w:author="mosu01" w:date="2011-03-10T00:53:00Z"/>
          <w:lang w:eastAsia="de-DE"/>
        </w:rPr>
      </w:pPr>
      <w:ins w:id="257" w:author="mosu01" w:date="2011-03-10T00:53:00Z">
        <w:r>
          <w:rPr>
            <w:lang w:eastAsia="de-DE"/>
          </w:rPr>
          <w:t>Potential collision with a fixed object or hazard;</w:t>
        </w:r>
      </w:ins>
    </w:p>
    <w:p w:rsidR="008D48B6" w:rsidRDefault="008D48B6">
      <w:pPr>
        <w:numPr>
          <w:ilvl w:val="0"/>
          <w:numId w:val="22"/>
        </w:numPr>
        <w:rPr>
          <w:ins w:id="258" w:author="mosu01" w:date="2011-03-10T00:54:00Z"/>
          <w:lang w:eastAsia="de-DE"/>
        </w:rPr>
      </w:pPr>
      <w:ins w:id="259" w:author="mosu01" w:date="2011-03-10T00:53:00Z">
        <w:r>
          <w:rPr>
            <w:lang w:eastAsia="de-DE"/>
          </w:rPr>
          <w:t>Assistance to a vessel to support the unexpected incapacity of a key member of the bridge team</w:t>
        </w:r>
        <w:del w:id="260" w:author="VTSProgram" w:date="2011-09-22T05:27:00Z">
          <w:r w:rsidDel="00615A3E">
            <w:rPr>
              <w:lang w:eastAsia="de-DE"/>
            </w:rPr>
            <w:delText xml:space="preserve">, </w:delText>
          </w:r>
          <w:r w:rsidRPr="005F4341" w:rsidDel="00615A3E">
            <w:rPr>
              <w:highlight w:val="yellow"/>
              <w:lang w:eastAsia="de-DE"/>
            </w:rPr>
            <w:delText>on the request of the master</w:delText>
          </w:r>
        </w:del>
        <w:r>
          <w:rPr>
            <w:lang w:eastAsia="de-DE"/>
          </w:rPr>
          <w:t>.</w:t>
        </w:r>
      </w:ins>
    </w:p>
    <w:p w:rsidR="008D48B6" w:rsidDel="003D560A" w:rsidRDefault="008D48B6" w:rsidP="00A65D77">
      <w:pPr>
        <w:rPr>
          <w:del w:id="261" w:author="VTS WG" w:date="2011-03-29T15:42:00Z"/>
          <w:lang w:eastAsia="de-DE"/>
        </w:rPr>
      </w:pPr>
      <w:bookmarkStart w:id="262" w:name="_Toc304413061"/>
      <w:bookmarkEnd w:id="262"/>
    </w:p>
    <w:p w:rsidR="008D48B6" w:rsidRPr="00C37636" w:rsidDel="003D560A" w:rsidRDefault="008D48B6" w:rsidP="00AE6AF7">
      <w:pPr>
        <w:pStyle w:val="Heading2"/>
        <w:numPr>
          <w:ilvl w:val="3"/>
          <w:numId w:val="17"/>
        </w:numPr>
        <w:rPr>
          <w:del w:id="263" w:author="VTS WG" w:date="2011-03-29T15:42:00Z"/>
          <w:lang w:eastAsia="sv-SE"/>
        </w:rPr>
      </w:pPr>
      <w:bookmarkStart w:id="264" w:name="_Toc287476518"/>
      <w:bookmarkStart w:id="265" w:name="_Toc304373124"/>
      <w:bookmarkStart w:id="266" w:name="_Toc304373497"/>
      <w:bookmarkStart w:id="267" w:name="_Toc304373615"/>
      <w:bookmarkStart w:id="268" w:name="_Toc304413354"/>
      <w:bookmarkStart w:id="269" w:name="_Toc304416143"/>
      <w:bookmarkStart w:id="270" w:name="_Toc304416226"/>
      <w:bookmarkStart w:id="271" w:name="_Toc304463736"/>
      <w:del w:id="272" w:author="VTS WG" w:date="2011-03-29T15:42:00Z">
        <w:r w:rsidRPr="00C37636" w:rsidDel="003D560A">
          <w:rPr>
            <w:lang w:eastAsia="sv-SE"/>
          </w:rPr>
          <w:delText xml:space="preserve">Deemed </w:delText>
        </w:r>
        <w:r w:rsidDel="003D560A">
          <w:rPr>
            <w:lang w:eastAsia="sv-SE"/>
          </w:rPr>
          <w:delText>n</w:delText>
        </w:r>
        <w:r w:rsidRPr="00C37636" w:rsidDel="003D560A">
          <w:rPr>
            <w:lang w:eastAsia="sv-SE"/>
          </w:rPr>
          <w:delText>ecessary</w:delText>
        </w:r>
        <w:bookmarkStart w:id="273" w:name="_Toc304413062"/>
        <w:bookmarkEnd w:id="264"/>
        <w:bookmarkEnd w:id="265"/>
        <w:bookmarkEnd w:id="266"/>
        <w:bookmarkEnd w:id="267"/>
        <w:bookmarkEnd w:id="268"/>
        <w:bookmarkEnd w:id="269"/>
        <w:bookmarkEnd w:id="270"/>
        <w:bookmarkEnd w:id="271"/>
        <w:bookmarkEnd w:id="273"/>
      </w:del>
    </w:p>
    <w:p w:rsidR="008D48B6" w:rsidDel="003D560A" w:rsidRDefault="008D48B6" w:rsidP="00AE6AF7">
      <w:pPr>
        <w:rPr>
          <w:del w:id="274" w:author="VTS WG" w:date="2011-03-29T15:42:00Z"/>
          <w:rFonts w:cs="Arial"/>
          <w:color w:val="000000"/>
          <w:szCs w:val="22"/>
          <w:lang w:eastAsia="nl-NL"/>
        </w:rPr>
      </w:pPr>
      <w:del w:id="275" w:author="VTS WG" w:date="2011-03-29T15:42:00Z">
        <w:r w:rsidDel="003D560A">
          <w:delText xml:space="preserve">Navigational Assistance Service </w:delText>
        </w:r>
        <w:r w:rsidRPr="000A3DF8" w:rsidDel="003D560A">
          <w:rPr>
            <w:lang w:eastAsia="de-DE"/>
          </w:rPr>
          <w:delText>may be provide</w:delText>
        </w:r>
        <w:r w:rsidDel="003D560A">
          <w:rPr>
            <w:lang w:eastAsia="de-DE"/>
          </w:rPr>
          <w:delText xml:space="preserve">d </w:delText>
        </w:r>
        <w:r w:rsidRPr="00045C4D" w:rsidDel="003D560A">
          <w:rPr>
            <w:rFonts w:cs="Arial"/>
            <w:color w:val="000000"/>
            <w:szCs w:val="22"/>
            <w:lang w:eastAsia="nl-NL"/>
          </w:rPr>
          <w:delText xml:space="preserve">when the VTS </w:delText>
        </w:r>
        <w:r w:rsidDel="003D560A">
          <w:rPr>
            <w:rFonts w:cs="Arial"/>
            <w:color w:val="000000"/>
            <w:szCs w:val="22"/>
            <w:lang w:eastAsia="nl-NL"/>
          </w:rPr>
          <w:delText xml:space="preserve">observes a developing situation and </w:delText>
        </w:r>
        <w:r w:rsidRPr="00045C4D" w:rsidDel="003D560A">
          <w:rPr>
            <w:rFonts w:cs="Arial"/>
            <w:color w:val="000000"/>
            <w:szCs w:val="22"/>
            <w:lang w:eastAsia="nl-NL"/>
          </w:rPr>
          <w:delText xml:space="preserve">deems it necessary to </w:delText>
        </w:r>
        <w:r w:rsidDel="003D560A">
          <w:rPr>
            <w:rFonts w:cs="Arial"/>
            <w:color w:val="000000"/>
            <w:szCs w:val="22"/>
            <w:lang w:eastAsia="nl-NL"/>
          </w:rPr>
          <w:delText>interact with the vessel.</w:delText>
        </w:r>
        <w:bookmarkStart w:id="276" w:name="_Toc304413063"/>
        <w:bookmarkEnd w:id="276"/>
      </w:del>
    </w:p>
    <w:p w:rsidR="008D48B6" w:rsidDel="003D560A" w:rsidRDefault="008D48B6" w:rsidP="00AE6AF7">
      <w:pPr>
        <w:rPr>
          <w:del w:id="277" w:author="VTS WG" w:date="2011-03-29T15:42:00Z"/>
          <w:rFonts w:cs="Arial"/>
          <w:color w:val="000000"/>
          <w:szCs w:val="22"/>
          <w:lang w:eastAsia="nl-NL"/>
        </w:rPr>
      </w:pPr>
      <w:bookmarkStart w:id="278" w:name="_Toc304413064"/>
      <w:bookmarkEnd w:id="278"/>
    </w:p>
    <w:p w:rsidR="008D48B6" w:rsidRPr="00982E75" w:rsidDel="003D560A" w:rsidRDefault="008D48B6" w:rsidP="00AE6AF7">
      <w:pPr>
        <w:pStyle w:val="Heading2"/>
        <w:numPr>
          <w:ilvl w:val="3"/>
          <w:numId w:val="17"/>
        </w:numPr>
        <w:rPr>
          <w:del w:id="279" w:author="VTS WG" w:date="2011-03-29T15:42:00Z"/>
          <w:lang w:eastAsia="sv-SE"/>
        </w:rPr>
      </w:pPr>
      <w:bookmarkStart w:id="280" w:name="_Toc287476519"/>
      <w:bookmarkStart w:id="281" w:name="_Toc304373125"/>
      <w:bookmarkStart w:id="282" w:name="_Toc304373498"/>
      <w:bookmarkStart w:id="283" w:name="_Toc304373616"/>
      <w:bookmarkStart w:id="284" w:name="_Toc304413355"/>
      <w:bookmarkStart w:id="285" w:name="_Toc304416144"/>
      <w:bookmarkStart w:id="286" w:name="_Toc304416227"/>
      <w:bookmarkStart w:id="287" w:name="_Toc304463737"/>
      <w:del w:id="288" w:author="VTS WG" w:date="2011-03-29T15:42:00Z">
        <w:r w:rsidDel="003D560A">
          <w:rPr>
            <w:lang w:eastAsia="sv-SE"/>
          </w:rPr>
          <w:delText>On r</w:delText>
        </w:r>
        <w:r w:rsidRPr="00982E75" w:rsidDel="003D560A">
          <w:rPr>
            <w:lang w:eastAsia="sv-SE"/>
          </w:rPr>
          <w:delText>equest</w:delText>
        </w:r>
        <w:bookmarkStart w:id="289" w:name="_Toc304413065"/>
        <w:bookmarkEnd w:id="280"/>
        <w:bookmarkEnd w:id="281"/>
        <w:bookmarkEnd w:id="282"/>
        <w:bookmarkEnd w:id="283"/>
        <w:bookmarkEnd w:id="284"/>
        <w:bookmarkEnd w:id="285"/>
        <w:bookmarkEnd w:id="286"/>
        <w:bookmarkEnd w:id="287"/>
        <w:bookmarkEnd w:id="289"/>
      </w:del>
    </w:p>
    <w:p w:rsidR="008D48B6" w:rsidDel="003D560A" w:rsidRDefault="008D48B6" w:rsidP="00AE6AF7">
      <w:pPr>
        <w:rPr>
          <w:del w:id="290" w:author="VTS WG" w:date="2011-03-29T15:42:00Z"/>
          <w:rFonts w:cs="Arial"/>
          <w:szCs w:val="22"/>
          <w:lang w:eastAsia="nl-NL"/>
        </w:rPr>
      </w:pPr>
      <w:del w:id="291" w:author="VTS WG" w:date="2011-03-29T15:42:00Z">
        <w:r w:rsidDel="003D560A">
          <w:delText xml:space="preserve">Navigational Assistance Service </w:delText>
        </w:r>
        <w:r w:rsidRPr="00045C4D" w:rsidDel="003D560A">
          <w:rPr>
            <w:rFonts w:cs="Arial"/>
            <w:szCs w:val="22"/>
            <w:lang w:eastAsia="nl-NL"/>
          </w:rPr>
          <w:delText xml:space="preserve">may be provided </w:delText>
        </w:r>
        <w:r w:rsidDel="003D560A">
          <w:rPr>
            <w:rFonts w:cs="Arial"/>
            <w:szCs w:val="22"/>
            <w:lang w:eastAsia="nl-NL"/>
          </w:rPr>
          <w:delText>at the</w:delText>
        </w:r>
        <w:r w:rsidRPr="00045C4D" w:rsidDel="003D560A">
          <w:rPr>
            <w:rFonts w:cs="Arial"/>
            <w:szCs w:val="22"/>
            <w:lang w:eastAsia="nl-NL"/>
          </w:rPr>
          <w:delText xml:space="preserve"> request </w:delText>
        </w:r>
        <w:r w:rsidDel="003D560A">
          <w:rPr>
            <w:rFonts w:cs="Arial"/>
            <w:szCs w:val="22"/>
            <w:lang w:eastAsia="nl-NL"/>
          </w:rPr>
          <w:delText>of</w:delText>
        </w:r>
        <w:r w:rsidRPr="00045C4D" w:rsidDel="003D560A">
          <w:rPr>
            <w:rFonts w:cs="Arial"/>
            <w:szCs w:val="22"/>
            <w:lang w:eastAsia="nl-NL"/>
          </w:rPr>
          <w:delText xml:space="preserve"> a vessel </w:delText>
        </w:r>
        <w:r w:rsidDel="003D560A">
          <w:rPr>
            <w:rFonts w:cs="Arial"/>
            <w:szCs w:val="22"/>
            <w:lang w:eastAsia="nl-NL"/>
          </w:rPr>
          <w:delText xml:space="preserve">when </w:delText>
        </w:r>
        <w:bookmarkStart w:id="292" w:name="_Toc304413066"/>
        <w:bookmarkEnd w:id="292"/>
      </w:del>
    </w:p>
    <w:p w:rsidR="008D48B6" w:rsidRPr="00B84B81" w:rsidDel="003D560A" w:rsidRDefault="008D48B6" w:rsidP="00AE6AF7">
      <w:pPr>
        <w:rPr>
          <w:del w:id="293" w:author="VTS WG" w:date="2011-03-29T15:42:00Z"/>
          <w:highlight w:val="cyan"/>
          <w:lang w:eastAsia="de-DE"/>
        </w:rPr>
      </w:pPr>
      <w:del w:id="294" w:author="VTS WG" w:date="2011-03-29T15:42:00Z">
        <w:r w:rsidDel="003D560A">
          <w:rPr>
            <w:rFonts w:cs="Arial"/>
            <w:szCs w:val="22"/>
            <w:lang w:eastAsia="nl-NL"/>
          </w:rPr>
          <w:delText xml:space="preserve">assistance and/or information </w:delText>
        </w:r>
        <w:r w:rsidRPr="00EB1945" w:rsidDel="003D560A">
          <w:rPr>
            <w:rFonts w:cs="Arial"/>
            <w:szCs w:val="22"/>
            <w:lang w:eastAsia="nl-NL"/>
          </w:rPr>
          <w:delText>relevant to the navigational decision-making</w:delText>
        </w:r>
        <w:r w:rsidDel="003D560A">
          <w:rPr>
            <w:rFonts w:cs="Arial"/>
            <w:szCs w:val="22"/>
            <w:lang w:eastAsia="nl-NL"/>
          </w:rPr>
          <w:delText xml:space="preserve"> </w:delText>
        </w:r>
        <w:r w:rsidRPr="00EB1945" w:rsidDel="003D560A">
          <w:rPr>
            <w:rFonts w:cs="Arial"/>
            <w:szCs w:val="22"/>
            <w:lang w:eastAsia="nl-NL"/>
          </w:rPr>
          <w:delText xml:space="preserve">process on board </w:delText>
        </w:r>
        <w:r w:rsidDel="003D560A">
          <w:rPr>
            <w:rFonts w:cs="Arial"/>
            <w:szCs w:val="22"/>
            <w:lang w:eastAsia="nl-NL"/>
          </w:rPr>
          <w:delText>is needed.</w:delText>
        </w:r>
        <w:bookmarkStart w:id="295" w:name="_Toc304413067"/>
        <w:bookmarkEnd w:id="295"/>
      </w:del>
    </w:p>
    <w:p w:rsidR="008D48B6" w:rsidDel="003D560A" w:rsidRDefault="008D48B6" w:rsidP="00AE6AF7">
      <w:pPr>
        <w:rPr>
          <w:del w:id="296" w:author="VTS WG" w:date="2011-03-29T15:42:00Z"/>
          <w:lang w:eastAsia="de-DE"/>
        </w:rPr>
      </w:pPr>
      <w:bookmarkStart w:id="297" w:name="_Toc304413068"/>
      <w:bookmarkEnd w:id="297"/>
    </w:p>
    <w:p w:rsidR="008D48B6" w:rsidDel="003D560A" w:rsidRDefault="008D48B6" w:rsidP="00B34932">
      <w:pPr>
        <w:rPr>
          <w:del w:id="298" w:author="VTS WG" w:date="2011-03-29T15:42:00Z"/>
          <w:lang w:eastAsia="de-DE"/>
        </w:rPr>
      </w:pPr>
      <w:ins w:id="299" w:author="mosu01" w:date="2011-03-10T00:35:00Z">
        <w:del w:id="300" w:author="VTS WG" w:date="2011-03-29T15:42:00Z">
          <w:r w:rsidRPr="002A406B" w:rsidDel="003D560A">
            <w:rPr>
              <w:lang w:eastAsia="de-DE"/>
            </w:rPr>
            <w:delText>Navigational Assistance may be provided at the request of a vessel, irrespective of whether a pilot is onboard, or when a navigational situation is observed and intervention by VTS is deemed necessary.</w:delText>
          </w:r>
        </w:del>
      </w:ins>
      <w:bookmarkStart w:id="301" w:name="_Toc304413069"/>
      <w:bookmarkEnd w:id="301"/>
    </w:p>
    <w:p w:rsidR="008D48B6" w:rsidDel="003D560A" w:rsidRDefault="008D48B6" w:rsidP="00B34932">
      <w:pPr>
        <w:rPr>
          <w:del w:id="302" w:author="VTS WG" w:date="2011-03-29T15:42:00Z"/>
          <w:lang w:eastAsia="de-DE"/>
        </w:rPr>
      </w:pPr>
      <w:bookmarkStart w:id="303" w:name="_Toc304413070"/>
      <w:bookmarkEnd w:id="303"/>
    </w:p>
    <w:p w:rsidR="008D48B6" w:rsidDel="003D560A" w:rsidRDefault="008D48B6" w:rsidP="002A406B">
      <w:pPr>
        <w:rPr>
          <w:ins w:id="304" w:author="mosu01" w:date="2011-03-10T00:34:00Z"/>
          <w:del w:id="305" w:author="VTS WG" w:date="2011-03-29T15:42:00Z"/>
          <w:lang w:eastAsia="de-DE"/>
        </w:rPr>
      </w:pPr>
      <w:ins w:id="306" w:author="mosu01" w:date="2011-03-10T00:33:00Z">
        <w:del w:id="307" w:author="VTS WG" w:date="2011-03-29T15:42:00Z">
          <w:r w:rsidRPr="002A406B" w:rsidDel="003D560A">
            <w:rPr>
              <w:lang w:eastAsia="de-DE"/>
            </w:rPr>
            <w:delText>A Navigational Assistance Service may be initiated in response to navigational situations developing in the VTS area. It is important that assistance to onboard decision making is provided by the VTS in a timely manner, is clearly understood by both parties and is not open to misinterpretation to minimise the risk of unexpected and dangerous reactions.</w:delText>
          </w:r>
        </w:del>
      </w:ins>
      <w:bookmarkStart w:id="308" w:name="_Toc304413071"/>
      <w:bookmarkEnd w:id="308"/>
    </w:p>
    <w:p w:rsidR="008D48B6" w:rsidDel="003D560A" w:rsidRDefault="008D48B6" w:rsidP="00B34932">
      <w:pPr>
        <w:rPr>
          <w:del w:id="309" w:author="VTS WG" w:date="2011-03-29T15:42:00Z"/>
          <w:lang w:eastAsia="de-DE"/>
        </w:rPr>
      </w:pPr>
      <w:bookmarkStart w:id="310" w:name="_Toc304413072"/>
      <w:bookmarkEnd w:id="310"/>
    </w:p>
    <w:p w:rsidR="002370A2" w:rsidRDefault="008D48B6">
      <w:pPr>
        <w:pStyle w:val="Heading2"/>
        <w:numPr>
          <w:ilvl w:val="2"/>
          <w:numId w:val="17"/>
        </w:numPr>
        <w:rPr>
          <w:lang w:eastAsia="sv-SE"/>
        </w:rPr>
      </w:pPr>
      <w:bookmarkStart w:id="311" w:name="_Toc304463738"/>
      <w:r w:rsidRPr="00631149">
        <w:rPr>
          <w:lang w:eastAsia="sv-SE"/>
        </w:rPr>
        <w:t xml:space="preserve">Types of information used </w:t>
      </w:r>
      <w:r w:rsidR="00DA6C48">
        <w:rPr>
          <w:lang w:eastAsia="sv-SE"/>
        </w:rPr>
        <w:t>within</w:t>
      </w:r>
      <w:r w:rsidR="00DA6C48" w:rsidRPr="00631149">
        <w:rPr>
          <w:lang w:eastAsia="sv-SE"/>
        </w:rPr>
        <w:t xml:space="preserve"> </w:t>
      </w:r>
      <w:r w:rsidRPr="00631149">
        <w:rPr>
          <w:lang w:eastAsia="sv-SE"/>
        </w:rPr>
        <w:t xml:space="preserve">a </w:t>
      </w:r>
      <w:r>
        <w:rPr>
          <w:lang w:eastAsia="sv-SE"/>
        </w:rPr>
        <w:t xml:space="preserve">Navigational Assistance </w:t>
      </w:r>
      <w:r w:rsidRPr="00631149">
        <w:rPr>
          <w:lang w:eastAsia="sv-SE"/>
        </w:rPr>
        <w:t>Service</w:t>
      </w:r>
      <w:bookmarkEnd w:id="311"/>
    </w:p>
    <w:p w:rsidR="008D48B6" w:rsidRDefault="008D48B6" w:rsidP="00145093">
      <w:pPr>
        <w:rPr>
          <w:ins w:id="312" w:author="mosu01" w:date="2011-03-10T10:40:00Z"/>
          <w:szCs w:val="22"/>
          <w:lang w:val="en-US"/>
        </w:rPr>
      </w:pPr>
      <w:ins w:id="313" w:author="mosu01" w:date="2011-03-10T10:40:00Z">
        <w:r>
          <w:rPr>
            <w:szCs w:val="22"/>
            <w:lang w:val="en-US"/>
          </w:rPr>
          <w:t>The follow</w:t>
        </w:r>
      </w:ins>
      <w:ins w:id="314" w:author="VTS WG" w:date="2011-03-29T15:44:00Z">
        <w:r>
          <w:rPr>
            <w:szCs w:val="22"/>
            <w:lang w:val="en-US"/>
          </w:rPr>
          <w:t>ing represents examples of</w:t>
        </w:r>
      </w:ins>
      <w:ins w:id="315" w:author="mosu01" w:date="2011-03-10T10:40:00Z">
        <w:del w:id="316" w:author="VTS WG" w:date="2011-03-29T15:44:00Z">
          <w:r w:rsidDel="003D560A">
            <w:rPr>
              <w:szCs w:val="22"/>
              <w:lang w:val="en-US"/>
            </w:rPr>
            <w:delText xml:space="preserve"> examples of phrases regarding the provision</w:delText>
          </w:r>
        </w:del>
      </w:ins>
      <w:ins w:id="317" w:author="mosu01" w:date="2011-09-20T14:15:00Z">
        <w:r w:rsidR="00DA6C48">
          <w:rPr>
            <w:szCs w:val="22"/>
            <w:lang w:val="en-US"/>
          </w:rPr>
          <w:t xml:space="preserve"> information</w:t>
        </w:r>
      </w:ins>
      <w:ins w:id="318" w:author="mosu01" w:date="2011-03-10T10:40:00Z">
        <w:r>
          <w:rPr>
            <w:szCs w:val="22"/>
            <w:lang w:val="en-US"/>
          </w:rPr>
          <w:t xml:space="preserve"> which may be given by</w:t>
        </w:r>
        <w:del w:id="319" w:author="VTS WG" w:date="2011-03-29T15:44:00Z">
          <w:r w:rsidDel="003D560A">
            <w:rPr>
              <w:szCs w:val="22"/>
              <w:lang w:val="en-US"/>
            </w:rPr>
            <w:delText xml:space="preserve"> the</w:delText>
          </w:r>
        </w:del>
      </w:ins>
      <w:ins w:id="320" w:author="VTS WG" w:date="2011-03-29T15:44:00Z">
        <w:r>
          <w:rPr>
            <w:szCs w:val="22"/>
            <w:lang w:val="en-US"/>
          </w:rPr>
          <w:t xml:space="preserve"> a</w:t>
        </w:r>
      </w:ins>
      <w:ins w:id="321" w:author="mosu01" w:date="2011-03-10T10:40:00Z">
        <w:r>
          <w:rPr>
            <w:szCs w:val="22"/>
            <w:lang w:val="en-US"/>
          </w:rPr>
          <w:t xml:space="preserve"> VTS</w:t>
        </w:r>
      </w:ins>
      <w:ins w:id="322" w:author="mosu01" w:date="2011-09-20T14:16:00Z">
        <w:r w:rsidR="00DA6C48">
          <w:rPr>
            <w:szCs w:val="22"/>
            <w:lang w:val="en-US"/>
          </w:rPr>
          <w:t xml:space="preserve"> within a Navigational Assistance Service</w:t>
        </w:r>
      </w:ins>
      <w:ins w:id="323" w:author="mosu01" w:date="2011-03-10T10:40:00Z">
        <w:r>
          <w:rPr>
            <w:szCs w:val="22"/>
            <w:lang w:val="en-US"/>
          </w:rPr>
          <w:t>:</w:t>
        </w:r>
      </w:ins>
    </w:p>
    <w:p w:rsidR="008D48B6" w:rsidRDefault="008D48B6" w:rsidP="00145093">
      <w:pPr>
        <w:rPr>
          <w:ins w:id="324" w:author="mosu01" w:date="2011-03-10T10:40:00Z"/>
          <w:szCs w:val="22"/>
          <w:lang w:val="en-US"/>
        </w:rPr>
      </w:pPr>
    </w:p>
    <w:tbl>
      <w:tblPr>
        <w:tblW w:w="0" w:type="auto"/>
        <w:tblInd w:w="-30" w:type="dxa"/>
        <w:tblLayout w:type="fixed"/>
        <w:tblLook w:val="0000" w:firstRow="0" w:lastRow="0" w:firstColumn="0" w:lastColumn="0" w:noHBand="0" w:noVBand="0"/>
      </w:tblPr>
      <w:tblGrid>
        <w:gridCol w:w="3652"/>
        <w:gridCol w:w="5730"/>
      </w:tblGrid>
      <w:tr w:rsidR="008D48B6" w:rsidTr="00145093">
        <w:trPr>
          <w:ins w:id="325" w:author="mosu01" w:date="2011-03-10T10:40:00Z"/>
        </w:trPr>
        <w:tc>
          <w:tcPr>
            <w:tcW w:w="3652" w:type="dxa"/>
            <w:tcBorders>
              <w:top w:val="single" w:sz="4" w:space="0" w:color="000000"/>
              <w:left w:val="single" w:sz="4" w:space="0" w:color="000000"/>
              <w:bottom w:val="single" w:sz="4" w:space="0" w:color="000000"/>
            </w:tcBorders>
          </w:tcPr>
          <w:p w:rsidR="008D48B6" w:rsidRDefault="008D48B6" w:rsidP="00145093">
            <w:pPr>
              <w:snapToGrid w:val="0"/>
              <w:rPr>
                <w:ins w:id="326" w:author="mosu01" w:date="2011-03-10T10:40:00Z"/>
                <w:b/>
                <w:sz w:val="20"/>
                <w:lang w:val="en-US"/>
              </w:rPr>
            </w:pPr>
            <w:ins w:id="327" w:author="mosu01" w:date="2011-03-10T10:40:00Z">
              <w:r>
                <w:rPr>
                  <w:b/>
                  <w:sz w:val="20"/>
                  <w:szCs w:val="22"/>
                  <w:lang w:val="en-US"/>
                </w:rPr>
                <w:t xml:space="preserve">Types of </w:t>
              </w:r>
              <w:r>
                <w:rPr>
                  <w:b/>
                  <w:sz w:val="20"/>
                  <w:szCs w:val="22"/>
                  <w:shd w:val="clear" w:color="auto" w:fill="FFFF00"/>
                  <w:lang w:val="en-US"/>
                </w:rPr>
                <w:t>information</w:t>
              </w:r>
              <w:r>
                <w:rPr>
                  <w:b/>
                  <w:sz w:val="20"/>
                  <w:szCs w:val="22"/>
                  <w:lang w:val="en-US"/>
                </w:rPr>
                <w:t>:</w:t>
              </w:r>
            </w:ins>
          </w:p>
        </w:tc>
        <w:tc>
          <w:tcPr>
            <w:tcW w:w="5730" w:type="dxa"/>
            <w:tcBorders>
              <w:top w:val="single" w:sz="4" w:space="0" w:color="000000"/>
              <w:left w:val="single" w:sz="4" w:space="0" w:color="000000"/>
              <w:bottom w:val="single" w:sz="4" w:space="0" w:color="000000"/>
              <w:right w:val="single" w:sz="4" w:space="0" w:color="000000"/>
            </w:tcBorders>
          </w:tcPr>
          <w:p w:rsidR="008D48B6" w:rsidRDefault="008D48B6" w:rsidP="00145093">
            <w:pPr>
              <w:snapToGrid w:val="0"/>
              <w:rPr>
                <w:ins w:id="328" w:author="mosu01" w:date="2011-03-10T10:40:00Z"/>
                <w:b/>
                <w:sz w:val="20"/>
                <w:lang w:val="en-US"/>
              </w:rPr>
            </w:pPr>
            <w:ins w:id="329" w:author="mosu01" w:date="2011-03-10T10:40:00Z">
              <w:r>
                <w:rPr>
                  <w:b/>
                  <w:sz w:val="20"/>
                  <w:szCs w:val="22"/>
                  <w:lang w:val="en-US"/>
                </w:rPr>
                <w:t>Examples:</w:t>
              </w:r>
            </w:ins>
          </w:p>
        </w:tc>
      </w:tr>
      <w:tr w:rsidR="008D48B6" w:rsidTr="00145093">
        <w:trPr>
          <w:trHeight w:val="1010"/>
          <w:ins w:id="330" w:author="mosu01" w:date="2011-03-10T10:40:00Z"/>
        </w:trPr>
        <w:tc>
          <w:tcPr>
            <w:tcW w:w="3652" w:type="dxa"/>
            <w:tcBorders>
              <w:top w:val="single" w:sz="4" w:space="0" w:color="000000"/>
              <w:left w:val="single" w:sz="4" w:space="0" w:color="000000"/>
              <w:bottom w:val="single" w:sz="4" w:space="0" w:color="000000"/>
            </w:tcBorders>
          </w:tcPr>
          <w:p w:rsidR="008D48B6" w:rsidRDefault="008D48B6" w:rsidP="00145093">
            <w:pPr>
              <w:snapToGrid w:val="0"/>
              <w:rPr>
                <w:ins w:id="331" w:author="mosu01" w:date="2011-03-10T10:40:00Z"/>
                <w:rFonts w:cs="Arial"/>
                <w:sz w:val="20"/>
                <w:lang w:val="en-US"/>
              </w:rPr>
            </w:pPr>
            <w:ins w:id="332" w:author="mosu01" w:date="2011-03-10T10:40:00Z">
              <w:r>
                <w:rPr>
                  <w:rFonts w:cs="Arial"/>
                  <w:sz w:val="20"/>
                  <w:szCs w:val="22"/>
                  <w:lang w:val="en-US"/>
                </w:rPr>
                <w:t>Request and identification</w:t>
              </w:r>
            </w:ins>
          </w:p>
        </w:tc>
        <w:tc>
          <w:tcPr>
            <w:tcW w:w="5730" w:type="dxa"/>
            <w:tcBorders>
              <w:top w:val="single" w:sz="4" w:space="0" w:color="000000"/>
              <w:left w:val="single" w:sz="4" w:space="0" w:color="000000"/>
              <w:bottom w:val="single" w:sz="4" w:space="0" w:color="000000"/>
              <w:right w:val="single" w:sz="4" w:space="0" w:color="000000"/>
            </w:tcBorders>
          </w:tcPr>
          <w:p w:rsidR="008D48B6" w:rsidRDefault="008D48B6" w:rsidP="00145093">
            <w:pPr>
              <w:snapToGrid w:val="0"/>
              <w:jc w:val="both"/>
              <w:rPr>
                <w:ins w:id="333" w:author="mosu01" w:date="2011-03-10T10:40:00Z"/>
                <w:sz w:val="20"/>
                <w:lang w:val="en-US"/>
              </w:rPr>
            </w:pPr>
            <w:ins w:id="334" w:author="mosu01" w:date="2011-03-10T10:40:00Z">
              <w:r>
                <w:rPr>
                  <w:sz w:val="20"/>
                  <w:szCs w:val="22"/>
                  <w:lang w:val="en-US"/>
                </w:rPr>
                <w:t>Availability of NAS; ship requires NAS or VTS deems it necessary; start and end of NAS; request for ship identification such as position, course made good and speed over the ground; status of ship's equipment; etc.</w:t>
              </w:r>
            </w:ins>
          </w:p>
        </w:tc>
      </w:tr>
      <w:tr w:rsidR="008D48B6" w:rsidTr="00145093">
        <w:trPr>
          <w:trHeight w:val="728"/>
          <w:ins w:id="335" w:author="mosu01" w:date="2011-03-10T10:40:00Z"/>
        </w:trPr>
        <w:tc>
          <w:tcPr>
            <w:tcW w:w="3652" w:type="dxa"/>
            <w:tcBorders>
              <w:top w:val="single" w:sz="4" w:space="0" w:color="000000"/>
              <w:left w:val="single" w:sz="4" w:space="0" w:color="000000"/>
              <w:bottom w:val="single" w:sz="4" w:space="0" w:color="000000"/>
            </w:tcBorders>
          </w:tcPr>
          <w:p w:rsidR="008D48B6" w:rsidRDefault="008D48B6" w:rsidP="00145093">
            <w:pPr>
              <w:autoSpaceDE w:val="0"/>
              <w:snapToGrid w:val="0"/>
              <w:rPr>
                <w:ins w:id="336" w:author="mosu01" w:date="2011-03-10T10:40:00Z"/>
                <w:bCs/>
                <w:sz w:val="20"/>
                <w:lang w:val="en-US"/>
              </w:rPr>
            </w:pPr>
            <w:ins w:id="337" w:author="mosu01" w:date="2011-03-10T10:40:00Z">
              <w:r>
                <w:rPr>
                  <w:bCs/>
                  <w:sz w:val="20"/>
                  <w:szCs w:val="22"/>
                  <w:lang w:val="en-US"/>
                </w:rPr>
                <w:t>Navigational information</w:t>
              </w:r>
            </w:ins>
          </w:p>
          <w:p w:rsidR="008D48B6" w:rsidRDefault="008D48B6" w:rsidP="00145093">
            <w:pPr>
              <w:autoSpaceDE w:val="0"/>
              <w:snapToGrid w:val="0"/>
              <w:rPr>
                <w:ins w:id="338" w:author="mosu01" w:date="2011-03-10T10:40:00Z"/>
                <w:bCs/>
                <w:sz w:val="20"/>
                <w:lang w:val="en-US"/>
              </w:rPr>
            </w:pPr>
            <w:ins w:id="339" w:author="mosu01" w:date="2011-03-10T10:40:00Z">
              <w:r>
                <w:rPr>
                  <w:bCs/>
                  <w:sz w:val="20"/>
                  <w:szCs w:val="22"/>
                  <w:lang w:val="en-US"/>
                </w:rPr>
                <w:t>(including position and course information)</w:t>
              </w:r>
            </w:ins>
          </w:p>
          <w:p w:rsidR="008D48B6" w:rsidRDefault="008D48B6" w:rsidP="00145093">
            <w:pPr>
              <w:rPr>
                <w:ins w:id="340" w:author="mosu01" w:date="2011-03-10T10:40:00Z"/>
                <w:sz w:val="20"/>
                <w:lang w:val="en-US"/>
              </w:rPr>
            </w:pPr>
          </w:p>
        </w:tc>
        <w:tc>
          <w:tcPr>
            <w:tcW w:w="5730" w:type="dxa"/>
            <w:tcBorders>
              <w:top w:val="single" w:sz="4" w:space="0" w:color="000000"/>
              <w:left w:val="single" w:sz="4" w:space="0" w:color="000000"/>
              <w:bottom w:val="single" w:sz="4" w:space="0" w:color="000000"/>
              <w:right w:val="single" w:sz="4" w:space="0" w:color="000000"/>
            </w:tcBorders>
          </w:tcPr>
          <w:p w:rsidR="008D48B6" w:rsidRDefault="008D48B6" w:rsidP="00145093">
            <w:pPr>
              <w:snapToGrid w:val="0"/>
              <w:jc w:val="both"/>
              <w:rPr>
                <w:ins w:id="341" w:author="mosu01" w:date="2011-03-10T10:40:00Z"/>
                <w:sz w:val="20"/>
                <w:lang w:val="en-US"/>
              </w:rPr>
            </w:pPr>
            <w:ins w:id="342" w:author="mosu01" w:date="2011-03-10T10:40:00Z">
              <w:r>
                <w:rPr>
                  <w:sz w:val="20"/>
                  <w:szCs w:val="22"/>
                  <w:lang w:val="en-US"/>
                </w:rPr>
                <w:t>Provide range and bearing from fixed objects, fairway/channel or way-points; proximity to navigational hazards, etc.</w:t>
              </w:r>
            </w:ins>
          </w:p>
          <w:p w:rsidR="008D48B6" w:rsidRDefault="008D48B6" w:rsidP="00145093">
            <w:pPr>
              <w:snapToGrid w:val="0"/>
              <w:jc w:val="both"/>
              <w:rPr>
                <w:ins w:id="343" w:author="mosu01" w:date="2011-03-10T10:40:00Z"/>
                <w:sz w:val="20"/>
                <w:lang w:val="en-US"/>
              </w:rPr>
            </w:pPr>
            <w:ins w:id="344" w:author="mosu01" w:date="2011-03-10T10:40:00Z">
              <w:r>
                <w:rPr>
                  <w:sz w:val="20"/>
                  <w:szCs w:val="22"/>
                  <w:lang w:val="en-US"/>
                </w:rPr>
                <w:t>Provide information related to navigating into a channel/fairway/lane (</w:t>
              </w:r>
              <w:proofErr w:type="spellStart"/>
              <w:r>
                <w:rPr>
                  <w:sz w:val="20"/>
                  <w:szCs w:val="22"/>
                  <w:lang w:val="en-US"/>
                </w:rPr>
                <w:t>ie</w:t>
              </w:r>
              <w:proofErr w:type="spellEnd"/>
              <w:r>
                <w:rPr>
                  <w:sz w:val="20"/>
                  <w:szCs w:val="22"/>
                  <w:lang w:val="en-US"/>
                </w:rPr>
                <w:t xml:space="preserve"> track is parallel/diverging/converging with/from/to reference line); etc.</w:t>
              </w:r>
            </w:ins>
          </w:p>
          <w:p w:rsidR="008D48B6" w:rsidRDefault="008D48B6" w:rsidP="00145093">
            <w:pPr>
              <w:snapToGrid w:val="0"/>
              <w:jc w:val="both"/>
              <w:rPr>
                <w:ins w:id="345" w:author="mosu01" w:date="2011-03-10T10:40:00Z"/>
                <w:bCs/>
                <w:sz w:val="20"/>
                <w:lang w:val="en-US"/>
              </w:rPr>
            </w:pPr>
            <w:ins w:id="346" w:author="mosu01" w:date="2011-03-10T10:40:00Z">
              <w:r>
                <w:rPr>
                  <w:bCs/>
                  <w:sz w:val="20"/>
                  <w:szCs w:val="22"/>
                  <w:lang w:val="en-US"/>
                </w:rPr>
                <w:t>navigational information of other vessels such as position, intention, course and speed, CPA,TCPA; any restrictions of surrounding traffic; etc.</w:t>
              </w:r>
            </w:ins>
          </w:p>
        </w:tc>
      </w:tr>
      <w:tr w:rsidR="008D48B6" w:rsidTr="00145093">
        <w:trPr>
          <w:ins w:id="347" w:author="mosu01" w:date="2011-03-10T10:40:00Z"/>
        </w:trPr>
        <w:tc>
          <w:tcPr>
            <w:tcW w:w="3652" w:type="dxa"/>
            <w:tcBorders>
              <w:top w:val="single" w:sz="4" w:space="0" w:color="000000"/>
              <w:left w:val="single" w:sz="4" w:space="0" w:color="000000"/>
              <w:bottom w:val="single" w:sz="4" w:space="0" w:color="000000"/>
            </w:tcBorders>
          </w:tcPr>
          <w:p w:rsidR="008D48B6" w:rsidRDefault="008D48B6" w:rsidP="00145093">
            <w:pPr>
              <w:snapToGrid w:val="0"/>
              <w:rPr>
                <w:ins w:id="348" w:author="mosu01" w:date="2011-03-10T10:40:00Z"/>
                <w:sz w:val="20"/>
                <w:lang w:val="en-US"/>
              </w:rPr>
            </w:pPr>
            <w:ins w:id="349" w:author="mosu01" w:date="2011-03-10T10:40:00Z">
              <w:r>
                <w:rPr>
                  <w:sz w:val="20"/>
                  <w:szCs w:val="22"/>
                  <w:lang w:val="en-US"/>
                </w:rPr>
                <w:t>Advice or instruction</w:t>
              </w:r>
            </w:ins>
          </w:p>
        </w:tc>
        <w:tc>
          <w:tcPr>
            <w:tcW w:w="5730" w:type="dxa"/>
            <w:tcBorders>
              <w:top w:val="single" w:sz="4" w:space="0" w:color="000000"/>
              <w:left w:val="single" w:sz="4" w:space="0" w:color="000000"/>
              <w:bottom w:val="single" w:sz="4" w:space="0" w:color="000000"/>
              <w:right w:val="single" w:sz="4" w:space="0" w:color="000000"/>
            </w:tcBorders>
          </w:tcPr>
          <w:p w:rsidR="008D48B6" w:rsidRDefault="008D48B6" w:rsidP="00145093">
            <w:pPr>
              <w:snapToGrid w:val="0"/>
              <w:jc w:val="both"/>
              <w:rPr>
                <w:ins w:id="350" w:author="mosu01" w:date="2011-03-10T10:40:00Z"/>
                <w:rFonts w:cs="Arial"/>
                <w:sz w:val="20"/>
                <w:lang w:val="en-US"/>
              </w:rPr>
            </w:pPr>
            <w:ins w:id="351" w:author="mosu01" w:date="2011-03-10T10:40:00Z">
              <w:r>
                <w:rPr>
                  <w:rFonts w:cs="Arial"/>
                  <w:sz w:val="20"/>
                  <w:szCs w:val="22"/>
                  <w:lang w:val="en-US"/>
                </w:rPr>
                <w:t>Suggest or instruct a ship to alter the course, speed; request to keep clear from area/position, close up/drop back on/from vessels; etc.</w:t>
              </w:r>
            </w:ins>
          </w:p>
        </w:tc>
      </w:tr>
      <w:tr w:rsidR="008D48B6" w:rsidTr="00145093">
        <w:trPr>
          <w:ins w:id="352" w:author="mosu01" w:date="2011-03-10T10:40:00Z"/>
        </w:trPr>
        <w:tc>
          <w:tcPr>
            <w:tcW w:w="3652" w:type="dxa"/>
            <w:tcBorders>
              <w:top w:val="single" w:sz="4" w:space="0" w:color="000000"/>
              <w:left w:val="single" w:sz="4" w:space="0" w:color="000000"/>
              <w:bottom w:val="single" w:sz="4" w:space="0" w:color="000000"/>
            </w:tcBorders>
          </w:tcPr>
          <w:p w:rsidR="008D48B6" w:rsidRDefault="008D48B6" w:rsidP="00145093">
            <w:pPr>
              <w:autoSpaceDE w:val="0"/>
              <w:snapToGrid w:val="0"/>
              <w:rPr>
                <w:ins w:id="353" w:author="mosu01" w:date="2011-03-10T10:40:00Z"/>
                <w:bCs/>
                <w:sz w:val="20"/>
                <w:lang w:val="en-US"/>
              </w:rPr>
            </w:pPr>
            <w:ins w:id="354" w:author="mosu01" w:date="2011-03-10T10:40:00Z">
              <w:r>
                <w:rPr>
                  <w:bCs/>
                  <w:sz w:val="20"/>
                  <w:szCs w:val="22"/>
                  <w:lang w:val="en-US"/>
                </w:rPr>
                <w:t>Navigational warnings</w:t>
              </w:r>
            </w:ins>
          </w:p>
          <w:p w:rsidR="008D48B6" w:rsidRDefault="008D48B6" w:rsidP="00145093">
            <w:pPr>
              <w:autoSpaceDE w:val="0"/>
              <w:rPr>
                <w:ins w:id="355" w:author="mosu01" w:date="2011-03-10T10:40:00Z"/>
                <w:bCs/>
                <w:sz w:val="20"/>
                <w:lang w:val="en-US"/>
              </w:rPr>
            </w:pPr>
          </w:p>
          <w:p w:rsidR="008D48B6" w:rsidRDefault="008D48B6" w:rsidP="00145093">
            <w:pPr>
              <w:autoSpaceDE w:val="0"/>
              <w:rPr>
                <w:ins w:id="356" w:author="mosu01" w:date="2011-03-10T10:40:00Z"/>
                <w:bCs/>
                <w:sz w:val="20"/>
                <w:lang w:val="en-US"/>
              </w:rPr>
            </w:pPr>
          </w:p>
        </w:tc>
        <w:tc>
          <w:tcPr>
            <w:tcW w:w="5730" w:type="dxa"/>
            <w:tcBorders>
              <w:top w:val="single" w:sz="4" w:space="0" w:color="000000"/>
              <w:left w:val="single" w:sz="4" w:space="0" w:color="000000"/>
              <w:bottom w:val="single" w:sz="4" w:space="0" w:color="000000"/>
              <w:right w:val="single" w:sz="4" w:space="0" w:color="000000"/>
            </w:tcBorders>
          </w:tcPr>
          <w:p w:rsidR="008D48B6" w:rsidRDefault="008D48B6" w:rsidP="00145093">
            <w:pPr>
              <w:snapToGrid w:val="0"/>
              <w:jc w:val="both"/>
              <w:rPr>
                <w:ins w:id="357" w:author="mosu01" w:date="2011-03-10T10:40:00Z"/>
                <w:sz w:val="20"/>
                <w:szCs w:val="20"/>
                <w:lang w:val="en-US"/>
              </w:rPr>
            </w:pPr>
            <w:ins w:id="358" w:author="mosu01" w:date="2011-03-10T10:40:00Z">
              <w:r>
                <w:rPr>
                  <w:rFonts w:cs="Arial"/>
                  <w:sz w:val="20"/>
                  <w:szCs w:val="20"/>
                  <w:lang w:val="en-US"/>
                </w:rPr>
                <w:t>Diverging from the recommended track, d</w:t>
              </w:r>
              <w:r>
                <w:rPr>
                  <w:sz w:val="20"/>
                  <w:szCs w:val="20"/>
                  <w:lang w:val="en-US"/>
                </w:rPr>
                <w:t>angerous wrecks, obstacles</w:t>
              </w:r>
            </w:ins>
            <w:ins w:id="359" w:author="VTS WG" w:date="2011-03-29T15:46:00Z">
              <w:r>
                <w:rPr>
                  <w:sz w:val="20"/>
                  <w:szCs w:val="20"/>
                  <w:lang w:val="en-US"/>
                </w:rPr>
                <w:t xml:space="preserve"> not otherwise promulgated</w:t>
              </w:r>
            </w:ins>
            <w:ins w:id="360" w:author="mosu01" w:date="2011-03-10T10:40:00Z">
              <w:r>
                <w:rPr>
                  <w:sz w:val="20"/>
                  <w:szCs w:val="20"/>
                  <w:lang w:val="en-US"/>
                </w:rPr>
                <w:t>, diving operations, vessels not under command, etc.</w:t>
              </w:r>
            </w:ins>
          </w:p>
        </w:tc>
      </w:tr>
    </w:tbl>
    <w:p w:rsidR="008D48B6" w:rsidRDefault="008D48B6" w:rsidP="00B34932">
      <w:pPr>
        <w:rPr>
          <w:ins w:id="361" w:author="mosu01" w:date="2011-03-10T10:41:00Z"/>
          <w:lang w:eastAsia="de-DE"/>
        </w:rPr>
      </w:pPr>
    </w:p>
    <w:p w:rsidR="008D48B6" w:rsidRDefault="008D48B6" w:rsidP="00145093">
      <w:pPr>
        <w:jc w:val="both"/>
        <w:rPr>
          <w:ins w:id="362" w:author="mosu01" w:date="2011-03-10T10:41:00Z"/>
          <w:rFonts w:cs="Arial"/>
          <w:szCs w:val="22"/>
          <w:lang w:val="en-US"/>
        </w:rPr>
      </w:pPr>
      <w:ins w:id="363" w:author="mosu01" w:date="2011-03-10T10:41:00Z">
        <w:r>
          <w:rPr>
            <w:rFonts w:cs="Arial"/>
            <w:i/>
            <w:iCs/>
            <w:szCs w:val="22"/>
            <w:lang w:val="en-US"/>
          </w:rPr>
          <w:t xml:space="preserve">When the VTS is authorized to issue instructions to vessels, these instructions should be result-oriented only, leaving the details of execution, such as course to be steered or engine </w:t>
        </w:r>
        <w:proofErr w:type="spellStart"/>
        <w:r>
          <w:rPr>
            <w:rFonts w:cs="Arial"/>
            <w:i/>
            <w:iCs/>
            <w:szCs w:val="22"/>
            <w:lang w:val="en-US"/>
          </w:rPr>
          <w:t>manoeuvres</w:t>
        </w:r>
        <w:proofErr w:type="spellEnd"/>
        <w:r>
          <w:rPr>
            <w:rFonts w:cs="Arial"/>
            <w:i/>
            <w:iCs/>
            <w:szCs w:val="22"/>
            <w:lang w:val="en-US"/>
          </w:rPr>
          <w:t xml:space="preserve"> to be executed, to the master or pilot on board the vessel. Care should be taken that VTS operations do not encroach upon the master's responsibility for safe navigation, or disturb the traditional relationship between master and pilot</w:t>
        </w:r>
        <w:r>
          <w:rPr>
            <w:rFonts w:cs="Arial"/>
            <w:szCs w:val="22"/>
            <w:lang w:val="en-US"/>
          </w:rPr>
          <w:t>.</w:t>
        </w:r>
      </w:ins>
    </w:p>
    <w:p w:rsidR="008D48B6" w:rsidRPr="00145093" w:rsidRDefault="008D48B6" w:rsidP="00B34932">
      <w:pPr>
        <w:rPr>
          <w:lang w:val="en-US" w:eastAsia="de-DE"/>
        </w:rPr>
      </w:pPr>
    </w:p>
    <w:p w:rsidR="008D48B6" w:rsidRDefault="008D48B6" w:rsidP="004062BE">
      <w:pPr>
        <w:pStyle w:val="Heading2"/>
        <w:numPr>
          <w:ilvl w:val="2"/>
          <w:numId w:val="17"/>
        </w:numPr>
        <w:rPr>
          <w:lang w:eastAsia="sv-SE"/>
        </w:rPr>
      </w:pPr>
      <w:bookmarkStart w:id="364" w:name="_Toc304463739"/>
      <w:r w:rsidRPr="00A33B52">
        <w:rPr>
          <w:lang w:eastAsia="sv-SE"/>
        </w:rPr>
        <w:t xml:space="preserve">Where </w:t>
      </w:r>
      <w:r w:rsidR="00F8146C">
        <w:rPr>
          <w:lang w:eastAsia="sv-SE"/>
        </w:rPr>
        <w:t>may Navigational Assistance Service be</w:t>
      </w:r>
      <w:r w:rsidRPr="00A33B52">
        <w:rPr>
          <w:lang w:eastAsia="sv-SE"/>
        </w:rPr>
        <w:t xml:space="preserve"> </w:t>
      </w:r>
      <w:r w:rsidR="0081008F">
        <w:rPr>
          <w:lang w:eastAsia="sv-SE"/>
        </w:rPr>
        <w:t>provided</w:t>
      </w:r>
      <w:bookmarkEnd w:id="364"/>
    </w:p>
    <w:p w:rsidR="008D48B6" w:rsidRDefault="008D48B6" w:rsidP="004062BE">
      <w:pPr>
        <w:pStyle w:val="BodyText"/>
      </w:pPr>
      <w:r>
        <w:t xml:space="preserve">Navigational Assistance Service should be provided within the declared VTS area and/or in specified areas or sectors within the VTS area where NAS is deemed necessary. </w:t>
      </w:r>
    </w:p>
    <w:p w:rsidR="008D48B6" w:rsidRDefault="008D48B6" w:rsidP="004062BE">
      <w:pPr>
        <w:pStyle w:val="BodyText"/>
        <w:rPr>
          <w:ins w:id="365" w:author="mosu01" w:date="2011-03-10T10:51:00Z"/>
        </w:rPr>
      </w:pPr>
      <w:ins w:id="366" w:author="mosu01" w:date="2011-03-10T10:51:00Z">
        <w:r>
          <w:lastRenderedPageBreak/>
          <w:t>[See picture in Annex xx]</w:t>
        </w:r>
      </w:ins>
    </w:p>
    <w:p w:rsidR="008D48B6" w:rsidRDefault="008D48B6" w:rsidP="004062BE">
      <w:pPr>
        <w:pStyle w:val="BodyText"/>
      </w:pPr>
    </w:p>
    <w:p w:rsidR="00512705" w:rsidRDefault="00512705" w:rsidP="00512705">
      <w:pPr>
        <w:pStyle w:val="Heading2"/>
        <w:numPr>
          <w:ilvl w:val="2"/>
          <w:numId w:val="17"/>
        </w:numPr>
        <w:rPr>
          <w:ins w:id="367" w:author="mosu01" w:date="2011-09-21T11:41:00Z"/>
          <w:lang w:eastAsia="sv-SE"/>
        </w:rPr>
      </w:pPr>
      <w:bookmarkStart w:id="368" w:name="_Toc304463740"/>
      <w:ins w:id="369" w:author="mosu01" w:date="2011-09-21T11:41:00Z">
        <w:r>
          <w:rPr>
            <w:lang w:eastAsia="sv-SE"/>
          </w:rPr>
          <w:t xml:space="preserve">Interaction between a VTS </w:t>
        </w:r>
        <w:r w:rsidRPr="009F28BE">
          <w:rPr>
            <w:lang w:eastAsia="sv-SE"/>
          </w:rPr>
          <w:t>and a vessel</w:t>
        </w:r>
        <w:bookmarkEnd w:id="368"/>
      </w:ins>
    </w:p>
    <w:p w:rsidR="00512705" w:rsidRDefault="00512705" w:rsidP="00512705">
      <w:pPr>
        <w:pStyle w:val="Heading3"/>
        <w:numPr>
          <w:ilvl w:val="2"/>
          <w:numId w:val="0"/>
        </w:numPr>
        <w:tabs>
          <w:tab w:val="num" w:pos="851"/>
        </w:tabs>
        <w:ind w:left="851" w:hanging="851"/>
        <w:rPr>
          <w:ins w:id="370" w:author="mosu01" w:date="2011-09-21T11:41:00Z"/>
        </w:rPr>
      </w:pPr>
      <w:bookmarkStart w:id="371" w:name="_Toc224052558"/>
      <w:bookmarkStart w:id="372" w:name="_Toc304463741"/>
      <w:ins w:id="373" w:author="mosu01" w:date="2011-09-21T11:41:00Z">
        <w:r>
          <w:t>Master / Pilot / VTS Relationship</w:t>
        </w:r>
        <w:bookmarkEnd w:id="371"/>
        <w:bookmarkEnd w:id="372"/>
      </w:ins>
    </w:p>
    <w:p w:rsidR="00512705" w:rsidRPr="002F6D5C" w:rsidRDefault="00512705" w:rsidP="00512705">
      <w:pPr>
        <w:pStyle w:val="BodyText"/>
        <w:rPr>
          <w:ins w:id="374" w:author="mosu01" w:date="2011-09-21T11:41:00Z"/>
        </w:rPr>
      </w:pPr>
      <w:ins w:id="375" w:author="mosu01" w:date="2011-09-21T11:41:00Z">
        <w:r>
          <w:t xml:space="preserve">Where a VTS provides </w:t>
        </w:r>
      </w:ins>
      <w:ins w:id="376" w:author="mosu01" w:date="2011-09-21T23:45:00Z">
        <w:r w:rsidR="00E30D7A">
          <w:t>Navigational A</w:t>
        </w:r>
      </w:ins>
      <w:ins w:id="377" w:author="mosu01" w:date="2011-09-21T11:41:00Z">
        <w:r>
          <w:t>ssistance</w:t>
        </w:r>
      </w:ins>
      <w:ins w:id="378" w:author="mosu01" w:date="2011-09-21T23:45:00Z">
        <w:r w:rsidR="00E30D7A">
          <w:t xml:space="preserve"> Service</w:t>
        </w:r>
      </w:ins>
      <w:ins w:id="379" w:author="mosu01" w:date="2011-09-21T11:41:00Z">
        <w:r>
          <w:t xml:space="preserve">, irrespective of whether </w:t>
        </w:r>
      </w:ins>
      <w:ins w:id="380" w:author="mosu01" w:date="2011-09-21T23:46:00Z">
        <w:r w:rsidR="00E30D7A">
          <w:t>the service</w:t>
        </w:r>
      </w:ins>
      <w:ins w:id="381" w:author="mosu01" w:date="2011-09-21T11:41:00Z">
        <w:r>
          <w:t xml:space="preserve"> is initiated by the VTS or the participating vessel, care should be taken that VTS operations do not encroach upon the master's responsibility for safe navigation, or disturb the </w:t>
        </w:r>
        <w:bookmarkStart w:id="382" w:name="OLE_LINK20"/>
        <w:bookmarkStart w:id="383" w:name="OLE_LINK21"/>
        <w:r>
          <w:t>traditional relationship between master and pilot</w:t>
        </w:r>
        <w:bookmarkStart w:id="384" w:name="OLE_LINK23"/>
        <w:bookmarkEnd w:id="382"/>
        <w:bookmarkEnd w:id="383"/>
        <w:r w:rsidRPr="002F6D5C">
          <w:t xml:space="preserve"> or otherwise interfere with the bridge team operations.</w:t>
        </w:r>
      </w:ins>
    </w:p>
    <w:bookmarkEnd w:id="384"/>
    <w:p w:rsidR="00512705" w:rsidRPr="000C2A75" w:rsidRDefault="00512705" w:rsidP="00512705">
      <w:pPr>
        <w:pStyle w:val="BodyText"/>
        <w:rPr>
          <w:ins w:id="385" w:author="mosu01" w:date="2011-09-21T11:41:00Z"/>
        </w:rPr>
      </w:pPr>
      <w:ins w:id="386" w:author="mosu01" w:date="2011-09-21T11:41:00Z">
        <w:r>
          <w:t>Further</w:t>
        </w:r>
        <w:r w:rsidRPr="000C2A75">
          <w:t xml:space="preserve">, masters of vessels and pilots should </w:t>
        </w:r>
        <w:r>
          <w:t xml:space="preserve">be </w:t>
        </w:r>
        <w:r w:rsidRPr="000C2A75">
          <w:t>aware of their responsibil</w:t>
        </w:r>
        <w:r>
          <w:t>it</w:t>
        </w:r>
        <w:r w:rsidRPr="000C2A75">
          <w:t xml:space="preserve">ies in receiving communications using </w:t>
        </w:r>
        <w:r>
          <w:t xml:space="preserve">IMO Resolution A.918(22) </w:t>
        </w:r>
        <w:r w:rsidRPr="00185802">
          <w:rPr>
            <w:i/>
          </w:rPr>
          <w:t>IMO Standard Marine Communication Phrases</w:t>
        </w:r>
        <w:r w:rsidRPr="000C2A75">
          <w:t xml:space="preserve"> </w:t>
        </w:r>
        <w:r>
          <w:t>(</w:t>
        </w:r>
        <w:r w:rsidRPr="000C2A75">
          <w:t>SMCP</w:t>
        </w:r>
        <w:r>
          <w:t>)</w:t>
        </w:r>
        <w:r w:rsidRPr="000C2A75">
          <w:t xml:space="preserve"> message markers.</w:t>
        </w:r>
      </w:ins>
    </w:p>
    <w:p w:rsidR="00512705" w:rsidRDefault="00512705" w:rsidP="00AB34BE">
      <w:pPr>
        <w:pStyle w:val="BodyText"/>
        <w:tabs>
          <w:tab w:val="left" w:pos="0"/>
        </w:tabs>
        <w:rPr>
          <w:ins w:id="387" w:author="mosu01" w:date="2011-09-21T11:42:00Z"/>
        </w:rPr>
      </w:pPr>
      <w:ins w:id="388" w:author="mosu01" w:date="2011-09-21T11:41:00Z">
        <w:r>
          <w:t>Decisions concerning the actual navigation and the manoeuvring of the vessel remain with the master.  Neither a sailing plan, nor requested or agreed changes to the sailing plan can supersede the decisions of the master concerning the actual navigation and manoeuvring of the vessel.</w:t>
        </w:r>
      </w:ins>
    </w:p>
    <w:p w:rsidR="00512705" w:rsidRDefault="00512705" w:rsidP="00512705">
      <w:pPr>
        <w:pStyle w:val="BodyText"/>
        <w:rPr>
          <w:ins w:id="389" w:author="mosu01" w:date="2011-09-21T11:39:00Z"/>
        </w:rPr>
      </w:pPr>
    </w:p>
    <w:p w:rsidR="008D48B6" w:rsidRPr="00A33B52" w:rsidRDefault="008D48B6" w:rsidP="004062BE">
      <w:pPr>
        <w:pStyle w:val="Heading2"/>
        <w:numPr>
          <w:ilvl w:val="2"/>
          <w:numId w:val="17"/>
        </w:numPr>
        <w:rPr>
          <w:lang w:eastAsia="sv-SE"/>
        </w:rPr>
      </w:pPr>
      <w:bookmarkStart w:id="390" w:name="_Toc304463742"/>
      <w:r>
        <w:rPr>
          <w:lang w:eastAsia="sv-SE"/>
        </w:rPr>
        <w:t>Methods of providing Navigational Assistance S</w:t>
      </w:r>
      <w:r w:rsidRPr="00A33B52">
        <w:rPr>
          <w:lang w:eastAsia="sv-SE"/>
        </w:rPr>
        <w:t>ervice</w:t>
      </w:r>
      <w:bookmarkEnd w:id="390"/>
    </w:p>
    <w:p w:rsidR="00AF2E48" w:rsidRDefault="00AF2E48" w:rsidP="004062BE">
      <w:pPr>
        <w:rPr>
          <w:ins w:id="391" w:author="mosu01" w:date="2011-09-21T12:14:00Z"/>
        </w:rPr>
      </w:pPr>
      <w:ins w:id="392" w:author="mosu01" w:date="2011-09-21T12:14:00Z">
        <w:r>
          <w:t xml:space="preserve">In providing </w:t>
        </w:r>
      </w:ins>
      <w:ins w:id="393" w:author="mosu01" w:date="2011-09-21T12:15:00Z">
        <w:r>
          <w:t>N</w:t>
        </w:r>
      </w:ins>
      <w:ins w:id="394" w:author="mosu01" w:date="2011-09-21T12:14:00Z">
        <w:r>
          <w:t xml:space="preserve">avigational </w:t>
        </w:r>
      </w:ins>
      <w:ins w:id="395" w:author="mosu01" w:date="2011-09-21T12:15:00Z">
        <w:r>
          <w:t>A</w:t>
        </w:r>
      </w:ins>
      <w:ins w:id="396" w:author="mosu01" w:date="2011-09-21T12:14:00Z">
        <w:r>
          <w:t xml:space="preserve">ssistance </w:t>
        </w:r>
      </w:ins>
      <w:ins w:id="397" w:author="mosu01" w:date="2011-09-21T12:15:00Z">
        <w:r>
          <w:t xml:space="preserve">Service </w:t>
        </w:r>
      </w:ins>
      <w:ins w:id="398" w:author="mosu01" w:date="2011-09-21T12:14:00Z">
        <w:r>
          <w:t xml:space="preserve">it is important that the interaction from a VTS centre to assist the onboard decision making is conducted in a timely manner, is unambiguous and clearly understood by both parties and is not open to </w:t>
        </w:r>
        <w:r w:rsidRPr="001E101D">
          <w:t>misinterpretation</w:t>
        </w:r>
        <w:r>
          <w:t xml:space="preserve">.  </w:t>
        </w:r>
      </w:ins>
    </w:p>
    <w:p w:rsidR="00AF2E48" w:rsidRDefault="00AF2E48" w:rsidP="004062BE">
      <w:pPr>
        <w:rPr>
          <w:ins w:id="399" w:author="mosu01" w:date="2011-09-21T12:14:00Z"/>
        </w:rPr>
      </w:pPr>
    </w:p>
    <w:p w:rsidR="00AF2E48" w:rsidRDefault="00AF2E48" w:rsidP="004062BE">
      <w:pPr>
        <w:rPr>
          <w:ins w:id="400" w:author="mosu01" w:date="2011-09-21T12:18:00Z"/>
          <w:szCs w:val="22"/>
        </w:rPr>
      </w:pPr>
      <w:ins w:id="401" w:author="mosu01" w:date="2011-09-21T12:18:00Z">
        <w:r w:rsidRPr="00E96216">
          <w:rPr>
            <w:szCs w:val="22"/>
          </w:rPr>
          <w:t xml:space="preserve">Messages relating to </w:t>
        </w:r>
        <w:r w:rsidRPr="004062BE">
          <w:rPr>
            <w:szCs w:val="22"/>
          </w:rPr>
          <w:t xml:space="preserve">Navigational Assistance </w:t>
        </w:r>
        <w:r>
          <w:rPr>
            <w:szCs w:val="22"/>
          </w:rPr>
          <w:t>Service</w:t>
        </w:r>
        <w:r w:rsidRPr="00E96216">
          <w:rPr>
            <w:szCs w:val="22"/>
          </w:rPr>
          <w:t xml:space="preserve"> should always be addressed by name to the vessel participating in </w:t>
        </w:r>
        <w:r>
          <w:rPr>
            <w:szCs w:val="22"/>
          </w:rPr>
          <w:t>the service</w:t>
        </w:r>
        <w:r w:rsidRPr="00E96216">
          <w:rPr>
            <w:szCs w:val="22"/>
          </w:rPr>
          <w:t xml:space="preserve"> so that there is no doubt to </w:t>
        </w:r>
        <w:proofErr w:type="gramStart"/>
        <w:r w:rsidRPr="00E96216">
          <w:rPr>
            <w:szCs w:val="22"/>
          </w:rPr>
          <w:t>whom</w:t>
        </w:r>
        <w:proofErr w:type="gramEnd"/>
        <w:r w:rsidRPr="00E96216">
          <w:rPr>
            <w:szCs w:val="22"/>
          </w:rPr>
          <w:t xml:space="preserve"> the content of the message is directed</w:t>
        </w:r>
      </w:ins>
      <w:ins w:id="402" w:author="mosu01" w:date="2011-09-21T12:20:00Z">
        <w:r>
          <w:rPr>
            <w:szCs w:val="22"/>
          </w:rPr>
          <w:t>.  C</w:t>
        </w:r>
      </w:ins>
      <w:ins w:id="403" w:author="mosu01" w:date="2011-09-21T12:18:00Z">
        <w:r w:rsidRPr="00E96216">
          <w:rPr>
            <w:szCs w:val="22"/>
          </w:rPr>
          <w:t>onsideration should be given regarding the VHF radio frequency on which the Navigational Assistance Service should be provided</w:t>
        </w:r>
      </w:ins>
      <w:ins w:id="404" w:author="mosu01" w:date="2011-09-21T12:22:00Z">
        <w:r>
          <w:rPr>
            <w:szCs w:val="22"/>
          </w:rPr>
          <w:t xml:space="preserve"> </w:t>
        </w:r>
        <w:r>
          <w:t>depending on individual and local circumstances</w:t>
        </w:r>
      </w:ins>
      <w:ins w:id="405" w:author="mosu01" w:date="2011-09-21T12:18:00Z">
        <w:r w:rsidRPr="00E96216">
          <w:rPr>
            <w:szCs w:val="22"/>
          </w:rPr>
          <w:t>.</w:t>
        </w:r>
      </w:ins>
      <w:ins w:id="406" w:author="mosu01" w:date="2011-09-21T12:22:00Z">
        <w:r>
          <w:rPr>
            <w:szCs w:val="22"/>
          </w:rPr>
          <w:t xml:space="preserve">  </w:t>
        </w:r>
        <w:r>
          <w:t>However, an assessment should be made of the relative benefits of conducting the assistance on a discrete frequency so that interference from other users can be avoided, or the use of a common working frequency such that other users are aware of the likely actions of the vessel participating in the Navigational Assistance Service.  Other options may be available if the participating vessel is able to monitor two or more frequencies.</w:t>
        </w:r>
      </w:ins>
    </w:p>
    <w:p w:rsidR="00AF2E48" w:rsidRDefault="00AF2E48" w:rsidP="004062BE">
      <w:pPr>
        <w:rPr>
          <w:ins w:id="407" w:author="mosu01" w:date="2011-09-21T12:18:00Z"/>
          <w:szCs w:val="22"/>
        </w:rPr>
      </w:pPr>
    </w:p>
    <w:p w:rsidR="008D48B6" w:rsidRPr="00A33B52" w:rsidRDefault="008D48B6" w:rsidP="004062BE">
      <w:pPr>
        <w:rPr>
          <w:lang w:eastAsia="de-DE"/>
        </w:rPr>
      </w:pPr>
      <w:ins w:id="408" w:author="VTS WG" w:date="2011-03-29T15:53:00Z">
        <w:r>
          <w:rPr>
            <w:szCs w:val="22"/>
            <w:lang w:eastAsia="fi-FI" w:bidi="bn-IN"/>
          </w:rPr>
          <w:t xml:space="preserve">While VHF </w:t>
        </w:r>
        <w:del w:id="409" w:author="mosu01" w:date="2011-09-21T11:43:00Z">
          <w:r w:rsidDel="00AB34BE">
            <w:rPr>
              <w:szCs w:val="22"/>
              <w:lang w:eastAsia="fi-FI" w:bidi="bn-IN"/>
            </w:rPr>
            <w:delText xml:space="preserve"> </w:delText>
          </w:r>
        </w:del>
        <w:r>
          <w:rPr>
            <w:szCs w:val="22"/>
            <w:lang w:eastAsia="fi-FI" w:bidi="bn-IN"/>
          </w:rPr>
          <w:t xml:space="preserve">may be </w:t>
        </w:r>
      </w:ins>
      <w:ins w:id="410" w:author="mosu01" w:date="2011-09-20T14:51:00Z">
        <w:r w:rsidR="00B47F95">
          <w:rPr>
            <w:szCs w:val="22"/>
            <w:lang w:eastAsia="fi-FI" w:bidi="bn-IN"/>
          </w:rPr>
          <w:t>the</w:t>
        </w:r>
      </w:ins>
      <w:ins w:id="411" w:author="VTS WG" w:date="2011-03-29T15:53:00Z">
        <w:r>
          <w:rPr>
            <w:szCs w:val="22"/>
            <w:lang w:eastAsia="fi-FI" w:bidi="bn-IN"/>
          </w:rPr>
          <w:t xml:space="preserve"> primary mean</w:t>
        </w:r>
        <w:del w:id="412" w:author="mosu01" w:date="2011-09-20T14:51:00Z">
          <w:r w:rsidDel="00B47F95">
            <w:rPr>
              <w:szCs w:val="22"/>
              <w:lang w:eastAsia="fi-FI" w:bidi="bn-IN"/>
            </w:rPr>
            <w:delText>s</w:delText>
          </w:r>
        </w:del>
        <w:r>
          <w:rPr>
            <w:szCs w:val="22"/>
            <w:lang w:eastAsia="fi-FI" w:bidi="bn-IN"/>
          </w:rPr>
          <w:t xml:space="preserve"> of providing Navigational </w:t>
        </w:r>
      </w:ins>
      <w:proofErr w:type="gramStart"/>
      <w:ins w:id="413" w:author="mosu01" w:date="2011-09-20T14:51:00Z">
        <w:r w:rsidR="00B47F95">
          <w:rPr>
            <w:szCs w:val="22"/>
            <w:lang w:eastAsia="fi-FI" w:bidi="bn-IN"/>
          </w:rPr>
          <w:t>A</w:t>
        </w:r>
      </w:ins>
      <w:proofErr w:type="gramEnd"/>
      <w:ins w:id="414" w:author="VTS WG" w:date="2011-03-29T15:53:00Z">
        <w:del w:id="415" w:author="mosu01" w:date="2011-09-20T14:51:00Z">
          <w:r w:rsidDel="00B47F95">
            <w:rPr>
              <w:szCs w:val="22"/>
              <w:lang w:eastAsia="fi-FI" w:bidi="bn-IN"/>
            </w:rPr>
            <w:delText>a</w:delText>
          </w:r>
        </w:del>
        <w:r>
          <w:rPr>
            <w:szCs w:val="22"/>
            <w:lang w:eastAsia="fi-FI" w:bidi="bn-IN"/>
          </w:rPr>
          <w:t xml:space="preserve">ssistance </w:t>
        </w:r>
        <w:del w:id="416" w:author="mosu01" w:date="2011-09-20T14:51:00Z">
          <w:r w:rsidDel="00B47F95">
            <w:rPr>
              <w:szCs w:val="22"/>
              <w:lang w:eastAsia="fi-FI" w:bidi="bn-IN"/>
            </w:rPr>
            <w:delText>s</w:delText>
          </w:r>
        </w:del>
      </w:ins>
      <w:ins w:id="417" w:author="mosu01" w:date="2011-09-20T14:51:00Z">
        <w:r w:rsidR="00B47F95">
          <w:rPr>
            <w:szCs w:val="22"/>
            <w:lang w:eastAsia="fi-FI" w:bidi="bn-IN"/>
          </w:rPr>
          <w:t>S</w:t>
        </w:r>
      </w:ins>
      <w:ins w:id="418" w:author="VTS WG" w:date="2011-03-29T15:53:00Z">
        <w:r>
          <w:rPr>
            <w:szCs w:val="22"/>
            <w:lang w:eastAsia="fi-FI" w:bidi="bn-IN"/>
          </w:rPr>
          <w:t xml:space="preserve">ervice </w:t>
        </w:r>
        <w:del w:id="419" w:author="mosu01" w:date="2011-09-21T11:43:00Z">
          <w:r w:rsidDel="00AB34BE">
            <w:rPr>
              <w:szCs w:val="22"/>
              <w:lang w:eastAsia="fi-FI" w:bidi="bn-IN"/>
            </w:rPr>
            <w:delText xml:space="preserve"> </w:delText>
          </w:r>
        </w:del>
        <w:r>
          <w:rPr>
            <w:szCs w:val="22"/>
            <w:lang w:eastAsia="fi-FI" w:bidi="bn-IN"/>
          </w:rPr>
          <w:t>any available means may be used</w:t>
        </w:r>
      </w:ins>
      <w:ins w:id="420" w:author="mosu01" w:date="2011-09-20T14:52:00Z">
        <w:r w:rsidR="00B47F95">
          <w:rPr>
            <w:szCs w:val="22"/>
            <w:lang w:eastAsia="fi-FI" w:bidi="bn-IN"/>
          </w:rPr>
          <w:t>.</w:t>
        </w:r>
      </w:ins>
    </w:p>
    <w:p w:rsidR="008D48B6" w:rsidRDefault="008D48B6" w:rsidP="004062BE">
      <w:pPr>
        <w:pStyle w:val="Heading2"/>
        <w:numPr>
          <w:ilvl w:val="3"/>
          <w:numId w:val="17"/>
        </w:numPr>
        <w:rPr>
          <w:lang w:eastAsia="sv-SE"/>
        </w:rPr>
      </w:pPr>
      <w:bookmarkStart w:id="421" w:name="_Toc304463743"/>
      <w:r w:rsidRPr="00A33B52">
        <w:rPr>
          <w:lang w:eastAsia="sv-SE"/>
        </w:rPr>
        <w:t xml:space="preserve">Message markers used under </w:t>
      </w:r>
      <w:r>
        <w:rPr>
          <w:lang w:eastAsia="sv-SE"/>
        </w:rPr>
        <w:t>a Navigational Assistance Service</w:t>
      </w:r>
      <w:bookmarkEnd w:id="421"/>
    </w:p>
    <w:p w:rsidR="008D48B6" w:rsidRDefault="008D48B6" w:rsidP="004062BE">
      <w:pPr>
        <w:pStyle w:val="Default"/>
        <w:rPr>
          <w:sz w:val="22"/>
          <w:szCs w:val="22"/>
          <w:lang w:val="en-GB"/>
        </w:rPr>
      </w:pPr>
      <w:r>
        <w:rPr>
          <w:sz w:val="22"/>
          <w:szCs w:val="22"/>
          <w:lang w:val="en-GB"/>
        </w:rPr>
        <w:t xml:space="preserve">When providing </w:t>
      </w:r>
      <w:r w:rsidRPr="004062BE">
        <w:rPr>
          <w:sz w:val="22"/>
          <w:szCs w:val="22"/>
          <w:lang w:val="en-GB"/>
        </w:rPr>
        <w:t xml:space="preserve">Navigational Assistance </w:t>
      </w:r>
      <w:r>
        <w:rPr>
          <w:sz w:val="22"/>
          <w:szCs w:val="22"/>
          <w:lang w:val="en-GB"/>
        </w:rPr>
        <w:t>Service the following message markers may be used:</w:t>
      </w:r>
      <w:r w:rsidRPr="00481383">
        <w:rPr>
          <w:sz w:val="22"/>
          <w:szCs w:val="22"/>
          <w:lang w:val="en-GB"/>
        </w:rPr>
        <w:t xml:space="preserve"> </w:t>
      </w:r>
    </w:p>
    <w:p w:rsidR="008D48B6" w:rsidRPr="00481383" w:rsidRDefault="008D48B6" w:rsidP="004062BE">
      <w:pPr>
        <w:pStyle w:val="Default"/>
        <w:rPr>
          <w:sz w:val="22"/>
          <w:szCs w:val="22"/>
          <w:lang w:val="en-GB"/>
        </w:rPr>
      </w:pPr>
    </w:p>
    <w:p w:rsidR="008D48B6" w:rsidRPr="00481383" w:rsidRDefault="008D48B6" w:rsidP="004062BE">
      <w:pPr>
        <w:tabs>
          <w:tab w:val="num" w:pos="993"/>
        </w:tabs>
        <w:ind w:left="993" w:hanging="426"/>
      </w:pPr>
      <w:r w:rsidRPr="00481383">
        <w:t xml:space="preserve">INFORMATION </w:t>
      </w:r>
    </w:p>
    <w:p w:rsidR="008D48B6" w:rsidRPr="004062BE" w:rsidRDefault="008D48B6" w:rsidP="004062BE">
      <w:pPr>
        <w:tabs>
          <w:tab w:val="num" w:pos="993"/>
        </w:tabs>
        <w:ind w:left="993" w:hanging="426"/>
      </w:pPr>
      <w:r w:rsidRPr="004062BE">
        <w:t xml:space="preserve">WARNING </w:t>
      </w:r>
    </w:p>
    <w:p w:rsidR="008D48B6" w:rsidRPr="004062BE" w:rsidRDefault="008D48B6" w:rsidP="004062BE">
      <w:pPr>
        <w:tabs>
          <w:tab w:val="num" w:pos="993"/>
        </w:tabs>
        <w:ind w:left="993" w:hanging="426"/>
      </w:pPr>
      <w:r w:rsidRPr="004062BE">
        <w:t xml:space="preserve">ADVICE </w:t>
      </w:r>
    </w:p>
    <w:p w:rsidR="008D48B6" w:rsidRPr="00481383" w:rsidRDefault="008D48B6" w:rsidP="004062BE">
      <w:pPr>
        <w:tabs>
          <w:tab w:val="num" w:pos="993"/>
        </w:tabs>
        <w:ind w:left="993" w:hanging="426"/>
      </w:pPr>
      <w:r w:rsidRPr="00481383">
        <w:t xml:space="preserve">QUESTION </w:t>
      </w:r>
    </w:p>
    <w:p w:rsidR="008D48B6" w:rsidRPr="00481383" w:rsidRDefault="008D48B6" w:rsidP="004062BE">
      <w:pPr>
        <w:tabs>
          <w:tab w:val="num" w:pos="993"/>
        </w:tabs>
        <w:ind w:left="993" w:hanging="426"/>
      </w:pPr>
      <w:r w:rsidRPr="00481383">
        <w:t xml:space="preserve">ANSWER </w:t>
      </w:r>
    </w:p>
    <w:p w:rsidR="008D48B6" w:rsidRDefault="008D48B6" w:rsidP="004062BE">
      <w:pPr>
        <w:tabs>
          <w:tab w:val="num" w:pos="993"/>
        </w:tabs>
        <w:ind w:left="993" w:hanging="426"/>
      </w:pPr>
      <w:r w:rsidRPr="00481383">
        <w:t>REQUEST</w:t>
      </w:r>
    </w:p>
    <w:p w:rsidR="00B47F95" w:rsidRDefault="00B47F95" w:rsidP="004062BE">
      <w:pPr>
        <w:tabs>
          <w:tab w:val="num" w:pos="993"/>
        </w:tabs>
        <w:ind w:left="993" w:hanging="426"/>
      </w:pPr>
      <w:r>
        <w:t>INSTRUCTION</w:t>
      </w:r>
    </w:p>
    <w:p w:rsidR="008D48B6" w:rsidRDefault="008D48B6" w:rsidP="004062BE">
      <w:pPr>
        <w:rPr>
          <w:ins w:id="422" w:author="mosu01" w:date="2011-09-20T15:26:00Z"/>
          <w:szCs w:val="22"/>
        </w:rPr>
      </w:pPr>
      <w:r>
        <w:rPr>
          <w:szCs w:val="22"/>
        </w:rPr>
        <w:t xml:space="preserve">Instruction as a message marker should </w:t>
      </w:r>
      <w:r w:rsidR="00B47F95">
        <w:rPr>
          <w:szCs w:val="22"/>
        </w:rPr>
        <w:t xml:space="preserve">only be provided </w:t>
      </w:r>
      <w:r w:rsidR="00B47F95">
        <w:t xml:space="preserve">when the VTS Operator has been given </w:t>
      </w:r>
      <w:r w:rsidR="00B47F95" w:rsidRPr="0010426C">
        <w:t xml:space="preserve">the authority to </w:t>
      </w:r>
      <w:r w:rsidR="00B47F95">
        <w:t>use</w:t>
      </w:r>
      <w:r w:rsidR="00B47F95" w:rsidRPr="0010426C">
        <w:t xml:space="preserve"> </w:t>
      </w:r>
      <w:r w:rsidR="00B47F95">
        <w:t>it within the</w:t>
      </w:r>
      <w:r>
        <w:rPr>
          <w:szCs w:val="22"/>
        </w:rPr>
        <w:t xml:space="preserve"> </w:t>
      </w:r>
      <w:r>
        <w:rPr>
          <w:lang w:eastAsia="sv-SE"/>
        </w:rPr>
        <w:t xml:space="preserve">Navigational Assistance </w:t>
      </w:r>
      <w:r>
        <w:rPr>
          <w:szCs w:val="22"/>
        </w:rPr>
        <w:t xml:space="preserve">Service. </w:t>
      </w:r>
    </w:p>
    <w:p w:rsidR="00E96216" w:rsidRDefault="00E96216" w:rsidP="004062BE">
      <w:pPr>
        <w:rPr>
          <w:ins w:id="423" w:author="mosu01" w:date="2011-09-20T15:26:00Z"/>
          <w:szCs w:val="22"/>
        </w:rPr>
      </w:pPr>
    </w:p>
    <w:p w:rsidR="00E96216" w:rsidRPr="00E96216" w:rsidRDefault="00E96216" w:rsidP="00E96216">
      <w:pPr>
        <w:rPr>
          <w:ins w:id="424" w:author="mosu01" w:date="2011-09-20T15:26:00Z"/>
          <w:szCs w:val="22"/>
        </w:rPr>
      </w:pPr>
      <w:ins w:id="425" w:author="mosu01" w:date="2011-09-20T15:26:00Z">
        <w:r w:rsidRPr="00E96216">
          <w:rPr>
            <w:szCs w:val="22"/>
          </w:rPr>
          <w:t xml:space="preserve">It is recommended as best practice that </w:t>
        </w:r>
        <w:r>
          <w:rPr>
            <w:szCs w:val="22"/>
          </w:rPr>
          <w:t>m</w:t>
        </w:r>
        <w:r w:rsidRPr="00E96216">
          <w:rPr>
            <w:szCs w:val="22"/>
          </w:rPr>
          <w:t xml:space="preserve">essage </w:t>
        </w:r>
        <w:r>
          <w:rPr>
            <w:szCs w:val="22"/>
          </w:rPr>
          <w:t>m</w:t>
        </w:r>
        <w:r w:rsidRPr="00E96216">
          <w:rPr>
            <w:szCs w:val="22"/>
          </w:rPr>
          <w:t xml:space="preserve">arkers are always used when delivering </w:t>
        </w:r>
      </w:ins>
      <w:ins w:id="426" w:author="mosu01" w:date="2011-09-20T15:28:00Z">
        <w:r w:rsidRPr="004062BE">
          <w:rPr>
            <w:szCs w:val="22"/>
          </w:rPr>
          <w:t xml:space="preserve">Navigational Assistance </w:t>
        </w:r>
        <w:r>
          <w:rPr>
            <w:szCs w:val="22"/>
          </w:rPr>
          <w:t>Service</w:t>
        </w:r>
        <w:r w:rsidRPr="00E96216">
          <w:rPr>
            <w:szCs w:val="22"/>
          </w:rPr>
          <w:t xml:space="preserve"> </w:t>
        </w:r>
      </w:ins>
      <w:ins w:id="427" w:author="mosu01" w:date="2011-09-20T15:26:00Z">
        <w:r w:rsidRPr="00E96216">
          <w:rPr>
            <w:szCs w:val="22"/>
          </w:rPr>
          <w:t xml:space="preserve">irrespective of the language ability of the recipient. </w:t>
        </w:r>
      </w:ins>
      <w:ins w:id="428" w:author="mosu01" w:date="2011-09-20T15:28:00Z">
        <w:r w:rsidRPr="004062BE">
          <w:rPr>
            <w:szCs w:val="22"/>
          </w:rPr>
          <w:t xml:space="preserve">Navigational Assistance </w:t>
        </w:r>
        <w:r>
          <w:rPr>
            <w:szCs w:val="22"/>
          </w:rPr>
          <w:t>Service</w:t>
        </w:r>
        <w:r w:rsidRPr="00E96216">
          <w:rPr>
            <w:szCs w:val="22"/>
          </w:rPr>
          <w:t xml:space="preserve"> </w:t>
        </w:r>
      </w:ins>
      <w:ins w:id="429" w:author="mosu01" w:date="2011-09-20T15:26:00Z">
        <w:r w:rsidRPr="00E96216">
          <w:rPr>
            <w:szCs w:val="22"/>
          </w:rPr>
          <w:t xml:space="preserve">is often provided when a degree of stress or urgency exists and the use of message markers can help to ensure that the purpose of each part of the message is clear and unambiguous. </w:t>
        </w:r>
      </w:ins>
    </w:p>
    <w:p w:rsidR="00726D81" w:rsidRDefault="008D48B6" w:rsidP="00726D81">
      <w:pPr>
        <w:pStyle w:val="Heading1"/>
        <w:numPr>
          <w:ilvl w:val="0"/>
          <w:numId w:val="19"/>
        </w:numPr>
      </w:pPr>
      <w:r>
        <w:br w:type="page"/>
      </w:r>
      <w:bookmarkStart w:id="430" w:name="_Toc304463744"/>
      <w:r w:rsidR="00726D81">
        <w:lastRenderedPageBreak/>
        <w:t>Description of Traffic Organisation Service (TOS)</w:t>
      </w:r>
      <w:bookmarkEnd w:id="430"/>
    </w:p>
    <w:p w:rsidR="008D48B6" w:rsidRPr="00C000AE" w:rsidRDefault="008D48B6" w:rsidP="00120CB7">
      <w:pPr>
        <w:pStyle w:val="Heading2"/>
        <w:numPr>
          <w:ilvl w:val="1"/>
          <w:numId w:val="17"/>
        </w:numPr>
        <w:rPr>
          <w:lang w:eastAsia="sv-SE"/>
        </w:rPr>
      </w:pPr>
      <w:bookmarkStart w:id="431" w:name="_Toc304463745"/>
      <w:r w:rsidRPr="00C000AE">
        <w:rPr>
          <w:lang w:eastAsia="sv-SE"/>
        </w:rPr>
        <w:t>General</w:t>
      </w:r>
      <w:bookmarkEnd w:id="431"/>
    </w:p>
    <w:p w:rsidR="00EB6DBD" w:rsidRDefault="00EB6DBD" w:rsidP="00145093">
      <w:pPr>
        <w:rPr>
          <w:ins w:id="432" w:author="mosu01" w:date="2011-09-20T16:30:00Z"/>
        </w:rPr>
      </w:pPr>
      <w:ins w:id="433" w:author="mosu01" w:date="2011-09-20T16:33:00Z">
        <w:r>
          <w:t>Traffic Organisation Service</w:t>
        </w:r>
        <w:r w:rsidRPr="004F5078">
          <w:t xml:space="preserve"> </w:t>
        </w:r>
      </w:ins>
      <w:ins w:id="434" w:author="mosu01" w:date="2011-09-20T16:30:00Z">
        <w:r w:rsidRPr="00EB6DBD">
          <w:t xml:space="preserve">is a service to prevent the development of dangerous maritime traffic situations and to provide for the safe and efficient movement of vessel traffic within the </w:t>
        </w:r>
      </w:ins>
      <w:ins w:id="435" w:author="mosu01" w:date="2011-09-20T16:36:00Z">
        <w:r w:rsidR="00252A38">
          <w:t xml:space="preserve">declared </w:t>
        </w:r>
      </w:ins>
      <w:ins w:id="436" w:author="mosu01" w:date="2011-09-20T16:30:00Z">
        <w:r w:rsidRPr="00EB6DBD">
          <w:t>VTS area</w:t>
        </w:r>
      </w:ins>
      <w:ins w:id="437" w:author="mosu01" w:date="2011-09-20T16:36:00Z">
        <w:r w:rsidR="00252A38">
          <w:t>.</w:t>
        </w:r>
      </w:ins>
    </w:p>
    <w:p w:rsidR="008D48B6" w:rsidDel="00252A38" w:rsidRDefault="008D48B6" w:rsidP="00B34932">
      <w:pPr>
        <w:rPr>
          <w:ins w:id="438" w:author="VTS WG" w:date="2011-03-30T09:42:00Z"/>
          <w:del w:id="439" w:author="mosu01" w:date="2011-09-20T16:38:00Z"/>
          <w:lang w:eastAsia="de-DE"/>
        </w:rPr>
      </w:pPr>
    </w:p>
    <w:p w:rsidR="008D48B6" w:rsidDel="00252A38" w:rsidRDefault="008D48B6" w:rsidP="00B34932">
      <w:pPr>
        <w:rPr>
          <w:ins w:id="440" w:author="VTS WG" w:date="2011-03-30T09:43:00Z"/>
          <w:del w:id="441" w:author="mosu01" w:date="2011-09-20T16:35:00Z"/>
          <w:lang w:val="en-US"/>
        </w:rPr>
      </w:pPr>
      <w:ins w:id="442" w:author="VTS WG" w:date="2011-03-30T09:42:00Z">
        <w:del w:id="443" w:author="mosu01" w:date="2011-09-20T16:35:00Z">
          <w:r w:rsidDel="00252A38">
            <w:rPr>
              <w:lang w:eastAsia="de-DE"/>
            </w:rPr>
            <w:delText xml:space="preserve">The </w:delText>
          </w:r>
        </w:del>
        <w:del w:id="444" w:author="mosu01" w:date="2011-09-20T16:11:00Z">
          <w:r w:rsidDel="00F26B1C">
            <w:rPr>
              <w:lang w:eastAsia="de-DE"/>
            </w:rPr>
            <w:delText>t</w:delText>
          </w:r>
        </w:del>
        <w:del w:id="445" w:author="mosu01" w:date="2011-09-20T16:35:00Z">
          <w:r w:rsidDel="00252A38">
            <w:rPr>
              <w:lang w:eastAsia="de-DE"/>
            </w:rPr>
            <w:delText xml:space="preserve">raffic </w:delText>
          </w:r>
        </w:del>
        <w:del w:id="446" w:author="mosu01" w:date="2011-09-20T16:12:00Z">
          <w:r w:rsidDel="00F26B1C">
            <w:rPr>
              <w:lang w:eastAsia="de-DE"/>
            </w:rPr>
            <w:delText>o</w:delText>
          </w:r>
        </w:del>
        <w:del w:id="447" w:author="mosu01" w:date="2011-09-20T16:35:00Z">
          <w:r w:rsidDel="00252A38">
            <w:rPr>
              <w:lang w:eastAsia="de-DE"/>
            </w:rPr>
            <w:delText xml:space="preserve">rganisation </w:delText>
          </w:r>
        </w:del>
        <w:del w:id="448" w:author="mosu01" w:date="2011-09-20T16:12:00Z">
          <w:r w:rsidDel="00F26B1C">
            <w:rPr>
              <w:lang w:eastAsia="de-DE"/>
            </w:rPr>
            <w:delText>s</w:delText>
          </w:r>
        </w:del>
        <w:del w:id="449" w:author="mosu01" w:date="2011-09-20T16:35:00Z">
          <w:r w:rsidDel="00252A38">
            <w:rPr>
              <w:lang w:eastAsia="de-DE"/>
            </w:rPr>
            <w:delText>ervice</w:delText>
          </w:r>
        </w:del>
      </w:ins>
      <w:ins w:id="450" w:author="VTS WG" w:date="2011-03-30T09:43:00Z">
        <w:del w:id="451" w:author="mosu01" w:date="2011-09-20T16:35:00Z">
          <w:r w:rsidDel="00252A38">
            <w:rPr>
              <w:lang w:eastAsia="de-DE"/>
            </w:rPr>
            <w:delText xml:space="preserve"> </w:delText>
          </w:r>
          <w:r w:rsidRPr="009969BD" w:rsidDel="00252A38">
            <w:rPr>
              <w:lang w:val="en-US"/>
            </w:rPr>
            <w:delText>should provide</w:delText>
          </w:r>
        </w:del>
      </w:ins>
      <w:ins w:id="452" w:author="VTS WG" w:date="2011-03-30T10:03:00Z">
        <w:del w:id="453" w:author="mosu01" w:date="2011-09-20T16:35:00Z">
          <w:r w:rsidDel="00252A38">
            <w:rPr>
              <w:lang w:val="en-US"/>
            </w:rPr>
            <w:delText xml:space="preserve"> planning and prioritation for and ma</w:delText>
          </w:r>
        </w:del>
      </w:ins>
      <w:ins w:id="454" w:author="VTS WG" w:date="2011-03-30T09:53:00Z">
        <w:del w:id="455" w:author="mosu01" w:date="2011-09-20T16:35:00Z">
          <w:r w:rsidDel="00252A38">
            <w:rPr>
              <w:lang w:val="en-US"/>
            </w:rPr>
            <w:delText>nagement of</w:delText>
          </w:r>
        </w:del>
      </w:ins>
      <w:ins w:id="456" w:author="VTS WG" w:date="2011-03-30T10:04:00Z">
        <w:del w:id="457" w:author="mosu01" w:date="2011-09-20T16:35:00Z">
          <w:r w:rsidDel="00252A38">
            <w:rPr>
              <w:lang w:val="en-US"/>
            </w:rPr>
            <w:delText xml:space="preserve"> shipping within </w:delText>
          </w:r>
        </w:del>
      </w:ins>
      <w:ins w:id="458" w:author="VTS WG" w:date="2011-03-30T09:43:00Z">
        <w:del w:id="459" w:author="mosu01" w:date="2011-09-20T16:35:00Z">
          <w:r w:rsidDel="00252A38">
            <w:rPr>
              <w:lang w:val="en-US"/>
            </w:rPr>
            <w:delText>the promulgated VTS area</w:delText>
          </w:r>
        </w:del>
      </w:ins>
    </w:p>
    <w:p w:rsidR="008D48B6" w:rsidRDefault="008D48B6" w:rsidP="00B34932">
      <w:pPr>
        <w:rPr>
          <w:lang w:eastAsia="de-DE"/>
        </w:rPr>
      </w:pPr>
    </w:p>
    <w:p w:rsidR="008D48B6" w:rsidRDefault="008D48B6" w:rsidP="00120CB7">
      <w:pPr>
        <w:pStyle w:val="Heading2"/>
        <w:numPr>
          <w:ilvl w:val="1"/>
          <w:numId w:val="17"/>
        </w:numPr>
        <w:rPr>
          <w:lang w:eastAsia="sv-SE"/>
        </w:rPr>
      </w:pPr>
      <w:bookmarkStart w:id="460" w:name="_Toc304463746"/>
      <w:r>
        <w:rPr>
          <w:lang w:eastAsia="sv-SE"/>
        </w:rPr>
        <w:t xml:space="preserve">Provision of </w:t>
      </w:r>
      <w:r w:rsidR="00F26B1C">
        <w:rPr>
          <w:lang w:eastAsia="sv-SE"/>
        </w:rPr>
        <w:t>Traffic Organisation Service</w:t>
      </w:r>
      <w:bookmarkEnd w:id="460"/>
    </w:p>
    <w:p w:rsidR="00C06891" w:rsidRDefault="008D48B6" w:rsidP="005F4341">
      <w:pPr>
        <w:rPr>
          <w:del w:id="461" w:author="VTS WG" w:date="2011-03-30T09:45:00Z"/>
        </w:rPr>
      </w:pPr>
      <w:del w:id="462" w:author="VTS WG" w:date="2011-03-30T09:45:00Z">
        <w:r w:rsidDel="001548A2">
          <w:delText>should</w:delText>
        </w:r>
        <w:r w:rsidRPr="0055183C" w:rsidDel="001548A2">
          <w:delText xml:space="preserve"> prevent the development of dangerous</w:delText>
        </w:r>
        <w:r w:rsidDel="001548A2">
          <w:delText xml:space="preserve"> </w:delText>
        </w:r>
        <w:r w:rsidRPr="0055183C" w:rsidDel="001548A2">
          <w:delText>maritime traffic situations and provide for the safe and efficient movement of vessel</w:delText>
        </w:r>
        <w:r w:rsidDel="001548A2">
          <w:delText xml:space="preserve"> </w:delText>
        </w:r>
        <w:r w:rsidRPr="0055183C" w:rsidDel="001548A2">
          <w:delText>traffic within the VTS area</w:delText>
        </w:r>
        <w:r w:rsidDel="001548A2">
          <w:delText>.</w:delText>
        </w:r>
      </w:del>
    </w:p>
    <w:p w:rsidR="008D48B6" w:rsidRPr="00213FD7" w:rsidRDefault="008D48B6" w:rsidP="00213FD7">
      <w:pPr>
        <w:pStyle w:val="Heading2"/>
        <w:numPr>
          <w:ilvl w:val="2"/>
          <w:numId w:val="17"/>
        </w:numPr>
        <w:rPr>
          <w:bCs/>
          <w:lang w:eastAsia="sv-SE"/>
        </w:rPr>
      </w:pPr>
      <w:bookmarkStart w:id="463" w:name="_Toc304463747"/>
      <w:r w:rsidRPr="00213FD7">
        <w:t xml:space="preserve">Who may provide </w:t>
      </w:r>
      <w:r w:rsidR="00F26B1C">
        <w:t>Traffic Organisation Service</w:t>
      </w:r>
      <w:bookmarkEnd w:id="463"/>
    </w:p>
    <w:p w:rsidR="00C13345" w:rsidRDefault="00C13345" w:rsidP="00120CB7">
      <w:r>
        <w:t>Any person who is serving in a VTS centre that is appropriately q</w:t>
      </w:r>
      <w:r w:rsidR="00F050FE">
        <w:t xml:space="preserve">ualified, trained and assessed </w:t>
      </w:r>
      <w:r>
        <w:t xml:space="preserve">as competent, may provide </w:t>
      </w:r>
      <w:r w:rsidR="00F26B1C">
        <w:t>Traffic Organisation Service</w:t>
      </w:r>
      <w:r>
        <w:t xml:space="preserve">. </w:t>
      </w:r>
    </w:p>
    <w:p w:rsidR="008D48B6" w:rsidRDefault="008D48B6" w:rsidP="00120CB7"/>
    <w:p w:rsidR="002370A2" w:rsidRDefault="008D48B6" w:rsidP="00726D81">
      <w:pPr>
        <w:pStyle w:val="Heading2"/>
        <w:numPr>
          <w:ilvl w:val="2"/>
          <w:numId w:val="17"/>
        </w:numPr>
      </w:pPr>
      <w:bookmarkStart w:id="464" w:name="_Toc304463748"/>
      <w:r w:rsidRPr="00A33B52">
        <w:t xml:space="preserve">When </w:t>
      </w:r>
      <w:r w:rsidR="00F26B1C">
        <w:t>Traffic Organisation Service</w:t>
      </w:r>
      <w:r>
        <w:t xml:space="preserve"> may be provided</w:t>
      </w:r>
      <w:bookmarkEnd w:id="464"/>
    </w:p>
    <w:p w:rsidR="008D48B6" w:rsidRDefault="00F26B1C" w:rsidP="00145093">
      <w:r>
        <w:t>Traffic Organisation Service</w:t>
      </w:r>
      <w:r w:rsidR="008D48B6">
        <w:t xml:space="preserve"> may be provided</w:t>
      </w:r>
      <w:r w:rsidR="008D48B6" w:rsidRPr="009D739F">
        <w:t xml:space="preserve"> </w:t>
      </w:r>
      <w:r w:rsidR="008D48B6">
        <w:t>when the VTS is authori</w:t>
      </w:r>
      <w:ins w:id="465" w:author="mosu01" w:date="2011-09-20T16:39:00Z">
        <w:r w:rsidR="00252A38">
          <w:t>s</w:t>
        </w:r>
      </w:ins>
      <w:del w:id="466" w:author="mosu01" w:date="2011-09-20T16:39:00Z">
        <w:r w:rsidR="008D48B6" w:rsidDel="00252A38">
          <w:delText>z</w:delText>
        </w:r>
      </w:del>
      <w:proofErr w:type="gramStart"/>
      <w:r w:rsidR="008D48B6">
        <w:t>ed</w:t>
      </w:r>
      <w:proofErr w:type="gramEnd"/>
      <w:r w:rsidR="008D48B6">
        <w:t xml:space="preserve"> to provide the service and: </w:t>
      </w:r>
    </w:p>
    <w:p w:rsidR="008D48B6" w:rsidRDefault="008D48B6" w:rsidP="00145093">
      <w:pPr>
        <w:pStyle w:val="ListParagraph"/>
        <w:numPr>
          <w:ilvl w:val="0"/>
          <w:numId w:val="21"/>
        </w:numPr>
        <w:contextualSpacing/>
      </w:pPr>
      <w:r>
        <w:t xml:space="preserve">when vessel movements need to be planned or prioritised </w:t>
      </w:r>
      <w:r w:rsidRPr="004F5078">
        <w:t>to prevent congestion and dangerous situations</w:t>
      </w:r>
      <w:r w:rsidR="00E83A29">
        <w:t>;</w:t>
      </w:r>
    </w:p>
    <w:p w:rsidR="008D48B6" w:rsidRDefault="008D48B6" w:rsidP="00145093">
      <w:pPr>
        <w:pStyle w:val="ListParagraph"/>
        <w:numPr>
          <w:ilvl w:val="0"/>
          <w:numId w:val="21"/>
        </w:numPr>
        <w:contextualSpacing/>
      </w:pPr>
      <w:r>
        <w:t xml:space="preserve">when special transports </w:t>
      </w:r>
      <w:ins w:id="467" w:author="mosu01" w:date="2011-09-20T16:50:00Z">
        <w:r w:rsidR="00D11350">
          <w:t>or</w:t>
        </w:r>
      </w:ins>
      <w:ins w:id="468" w:author="mosu01" w:date="2011-09-20T16:45:00Z">
        <w:r w:rsidR="00D11350">
          <w:t xml:space="preserve"> vessels with hazardous or polluting cargo </w:t>
        </w:r>
      </w:ins>
      <w:ins w:id="469" w:author="mosu01" w:date="2011-09-20T16:50:00Z">
        <w:r w:rsidR="00D11350" w:rsidRPr="004F5078">
          <w:t>may</w:t>
        </w:r>
        <w:r w:rsidR="00D11350">
          <w:t xml:space="preserve"> </w:t>
        </w:r>
        <w:proofErr w:type="spellStart"/>
        <w:r w:rsidR="00D11350" w:rsidRPr="004F5078">
          <w:t>effect</w:t>
        </w:r>
        <w:proofErr w:type="spellEnd"/>
        <w:r w:rsidR="00D11350" w:rsidRPr="004F5078">
          <w:t xml:space="preserve"> the flow of other traffic</w:t>
        </w:r>
        <w:r w:rsidR="00D11350">
          <w:t xml:space="preserve"> and </w:t>
        </w:r>
      </w:ins>
      <w:r>
        <w:t>need to be organised</w:t>
      </w:r>
      <w:r w:rsidR="00E83A29">
        <w:t>;</w:t>
      </w:r>
    </w:p>
    <w:p w:rsidR="00D11350" w:rsidRPr="00D11350" w:rsidRDefault="00D11350" w:rsidP="00145093">
      <w:pPr>
        <w:pStyle w:val="ListParagraph"/>
        <w:numPr>
          <w:ilvl w:val="0"/>
          <w:numId w:val="21"/>
        </w:numPr>
        <w:contextualSpacing/>
        <w:rPr>
          <w:ins w:id="470" w:author="mosu01" w:date="2011-09-20T16:52:00Z"/>
        </w:rPr>
      </w:pPr>
      <w:ins w:id="471" w:author="mosu01" w:date="2011-09-20T16:52:00Z">
        <w:r>
          <w:rPr>
            <w:rFonts w:cs="Arial"/>
            <w:color w:val="000000"/>
            <w:szCs w:val="22"/>
            <w:lang w:eastAsia="nl-NL"/>
          </w:rPr>
          <w:t xml:space="preserve">when traffic clearances </w:t>
        </w:r>
      </w:ins>
      <w:r w:rsidR="00E83A29">
        <w:rPr>
          <w:rFonts w:cs="Arial"/>
          <w:color w:val="000000"/>
          <w:szCs w:val="22"/>
          <w:lang w:eastAsia="nl-NL"/>
        </w:rPr>
        <w:t>need to be given;</w:t>
      </w:r>
    </w:p>
    <w:p w:rsidR="008D48B6" w:rsidRDefault="00C13345" w:rsidP="00145093">
      <w:pPr>
        <w:pStyle w:val="ListParagraph"/>
        <w:numPr>
          <w:ilvl w:val="0"/>
          <w:numId w:val="21"/>
        </w:numPr>
        <w:contextualSpacing/>
      </w:pPr>
      <w:proofErr w:type="gramStart"/>
      <w:ins w:id="472" w:author="mosu01" w:date="2011-09-20T15:08:00Z">
        <w:r w:rsidRPr="00045C4D">
          <w:rPr>
            <w:rFonts w:cs="Arial"/>
            <w:color w:val="000000"/>
            <w:szCs w:val="22"/>
            <w:lang w:eastAsia="nl-NL"/>
          </w:rPr>
          <w:t>when</w:t>
        </w:r>
        <w:proofErr w:type="gramEnd"/>
        <w:r w:rsidRPr="00045C4D">
          <w:rPr>
            <w:rFonts w:cs="Arial"/>
            <w:color w:val="000000"/>
            <w:szCs w:val="22"/>
            <w:lang w:eastAsia="nl-NL"/>
          </w:rPr>
          <w:t xml:space="preserve"> the VTS </w:t>
        </w:r>
        <w:r>
          <w:rPr>
            <w:rFonts w:cs="Arial"/>
            <w:color w:val="000000"/>
            <w:szCs w:val="22"/>
            <w:lang w:eastAsia="nl-NL"/>
          </w:rPr>
          <w:t xml:space="preserve">observes a developing situation and </w:t>
        </w:r>
        <w:r w:rsidRPr="00045C4D">
          <w:rPr>
            <w:rFonts w:cs="Arial"/>
            <w:color w:val="000000"/>
            <w:szCs w:val="22"/>
            <w:lang w:eastAsia="nl-NL"/>
          </w:rPr>
          <w:t xml:space="preserve">deems it necessary to </w:t>
        </w:r>
        <w:r>
          <w:rPr>
            <w:rFonts w:cs="Arial"/>
            <w:color w:val="000000"/>
            <w:szCs w:val="22"/>
            <w:lang w:eastAsia="nl-NL"/>
          </w:rPr>
          <w:t xml:space="preserve">interact and </w:t>
        </w:r>
        <w:r>
          <w:t>direct vessel movements</w:t>
        </w:r>
        <w:r>
          <w:rPr>
            <w:rFonts w:cs="Arial"/>
            <w:color w:val="000000"/>
            <w:szCs w:val="22"/>
            <w:lang w:eastAsia="nl-NL"/>
          </w:rPr>
          <w:t>.</w:t>
        </w:r>
      </w:ins>
    </w:p>
    <w:p w:rsidR="008D48B6" w:rsidRDefault="008D48B6" w:rsidP="00AE6AF7">
      <w:pPr>
        <w:rPr>
          <w:ins w:id="473" w:author="mosu01" w:date="2011-09-20T16:38:00Z"/>
          <w:lang w:eastAsia="de-DE"/>
        </w:rPr>
      </w:pPr>
    </w:p>
    <w:p w:rsidR="00252A38" w:rsidRPr="004F5078" w:rsidRDefault="00252A38" w:rsidP="00252A38">
      <w:pPr>
        <w:rPr>
          <w:ins w:id="474" w:author="mosu01" w:date="2011-09-20T16:38:00Z"/>
        </w:rPr>
      </w:pPr>
      <w:ins w:id="475" w:author="mosu01" w:date="2011-09-20T16:38:00Z">
        <w:r>
          <w:t>Traffic Organisation Service</w:t>
        </w:r>
        <w:r w:rsidRPr="004F5078">
          <w:t xml:space="preserve"> concerns the operational management of traffic and the</w:t>
        </w:r>
        <w:r>
          <w:t xml:space="preserve"> </w:t>
        </w:r>
        <w:r w:rsidRPr="004F5078">
          <w:t xml:space="preserve">planning of vessel movements to prevent congestion and </w:t>
        </w:r>
        <w:r>
          <w:t xml:space="preserve">development of </w:t>
        </w:r>
        <w:r w:rsidRPr="004F5078">
          <w:t>dangerous situations, and is</w:t>
        </w:r>
        <w:r>
          <w:t xml:space="preserve"> </w:t>
        </w:r>
        <w:r w:rsidRPr="004F5078">
          <w:t>particularly relevant in times of high traffic density or when the movement of special transports may</w:t>
        </w:r>
        <w:r>
          <w:t xml:space="preserve"> </w:t>
        </w:r>
        <w:proofErr w:type="spellStart"/>
        <w:r w:rsidRPr="004F5078">
          <w:t>effect</w:t>
        </w:r>
        <w:proofErr w:type="spellEnd"/>
        <w:r w:rsidRPr="004F5078">
          <w:t xml:space="preserve"> the flow of other traffic</w:t>
        </w:r>
        <w:proofErr w:type="gramStart"/>
        <w:r w:rsidRPr="004F5078">
          <w:t xml:space="preserve">. </w:t>
        </w:r>
        <w:proofErr w:type="gramEnd"/>
        <w:r w:rsidRPr="004F5078">
          <w:t>The service may also include establishing and operating a system of</w:t>
        </w:r>
        <w:r>
          <w:t xml:space="preserve"> </w:t>
        </w:r>
        <w:r w:rsidRPr="004F5078">
          <w:t>traffic clearances or VTS sailing plans or both in relation to priority of movements, allocation of space,</w:t>
        </w:r>
        <w:r>
          <w:t xml:space="preserve"> </w:t>
        </w:r>
        <w:r w:rsidRPr="004F5078">
          <w:t>mandatory reporting of movements in the VTS area, routes to be followed, speed limits to be observed</w:t>
        </w:r>
        <w:r>
          <w:t xml:space="preserve"> </w:t>
        </w:r>
        <w:r w:rsidRPr="004F5078">
          <w:t>or other appropriate measures which are considered necessary by the VTS authority.</w:t>
        </w:r>
      </w:ins>
    </w:p>
    <w:p w:rsidR="00252A38" w:rsidRDefault="00252A38" w:rsidP="00AE6AF7">
      <w:pPr>
        <w:rPr>
          <w:lang w:eastAsia="de-DE"/>
        </w:rPr>
      </w:pPr>
    </w:p>
    <w:p w:rsidR="002370A2" w:rsidRDefault="008D48B6" w:rsidP="00726D81">
      <w:pPr>
        <w:pStyle w:val="Heading2"/>
        <w:numPr>
          <w:ilvl w:val="2"/>
          <w:numId w:val="17"/>
        </w:numPr>
      </w:pPr>
      <w:bookmarkStart w:id="476" w:name="_Toc304463749"/>
      <w:r w:rsidRPr="00631149">
        <w:t xml:space="preserve">Types of information used </w:t>
      </w:r>
      <w:r w:rsidR="00C13345">
        <w:t>within</w:t>
      </w:r>
      <w:r w:rsidR="00C13345" w:rsidRPr="00631149">
        <w:t xml:space="preserve"> </w:t>
      </w:r>
      <w:r w:rsidRPr="00631149">
        <w:t xml:space="preserve">a </w:t>
      </w:r>
      <w:r w:rsidR="00F26B1C">
        <w:t>Traffic Organisation Service</w:t>
      </w:r>
      <w:bookmarkEnd w:id="476"/>
    </w:p>
    <w:p w:rsidR="008D48B6" w:rsidRDefault="008D48B6" w:rsidP="00145093">
      <w:pPr>
        <w:rPr>
          <w:szCs w:val="22"/>
          <w:lang w:val="en-US"/>
        </w:rPr>
      </w:pPr>
      <w:r>
        <w:rPr>
          <w:szCs w:val="22"/>
          <w:lang w:val="en-US"/>
        </w:rPr>
        <w:t xml:space="preserve">The following represents examples of </w:t>
      </w:r>
      <w:ins w:id="477" w:author="mosu01" w:date="2011-09-22T00:21:00Z">
        <w:r w:rsidR="006F72BC">
          <w:rPr>
            <w:szCs w:val="22"/>
            <w:lang w:val="en-US"/>
          </w:rPr>
          <w:t xml:space="preserve">situations and </w:t>
        </w:r>
      </w:ins>
      <w:r w:rsidR="00C13345">
        <w:rPr>
          <w:szCs w:val="22"/>
          <w:lang w:val="en-US"/>
        </w:rPr>
        <w:t xml:space="preserve">information </w:t>
      </w:r>
      <w:r>
        <w:rPr>
          <w:szCs w:val="22"/>
          <w:lang w:val="en-US"/>
        </w:rPr>
        <w:t>that may be provided by the VTS</w:t>
      </w:r>
      <w:r w:rsidR="00C13345">
        <w:rPr>
          <w:szCs w:val="22"/>
          <w:lang w:val="en-US"/>
        </w:rPr>
        <w:t xml:space="preserve"> within a </w:t>
      </w:r>
      <w:r w:rsidR="00F26B1C">
        <w:rPr>
          <w:szCs w:val="22"/>
          <w:lang w:val="en-US"/>
        </w:rPr>
        <w:t xml:space="preserve">Traffic </w:t>
      </w:r>
      <w:r w:rsidR="00F26B1C" w:rsidRPr="00252A38">
        <w:rPr>
          <w:szCs w:val="22"/>
        </w:rPr>
        <w:t>Organisation</w:t>
      </w:r>
      <w:r w:rsidR="00F26B1C">
        <w:rPr>
          <w:szCs w:val="22"/>
          <w:lang w:val="en-US"/>
        </w:rPr>
        <w:t xml:space="preserve"> Service</w:t>
      </w:r>
      <w:r>
        <w:rPr>
          <w:szCs w:val="22"/>
          <w:lang w:val="en-US"/>
        </w:rPr>
        <w:t>:</w:t>
      </w:r>
    </w:p>
    <w:p w:rsidR="008D48B6" w:rsidRDefault="008D48B6" w:rsidP="00145093">
      <w:pPr>
        <w:rPr>
          <w:ins w:id="478" w:author="mosu01" w:date="2011-09-22T14:01:00Z"/>
          <w:szCs w:val="22"/>
          <w:lang w:val="en-US"/>
        </w:rPr>
      </w:pPr>
    </w:p>
    <w:tbl>
      <w:tblPr>
        <w:tblW w:w="0" w:type="auto"/>
        <w:tblInd w:w="-39" w:type="dxa"/>
        <w:tblLayout w:type="fixed"/>
        <w:tblLook w:val="0000" w:firstRow="0" w:lastRow="0" w:firstColumn="0" w:lastColumn="0" w:noHBand="0" w:noVBand="0"/>
      </w:tblPr>
      <w:tblGrid>
        <w:gridCol w:w="3646"/>
        <w:gridCol w:w="5765"/>
      </w:tblGrid>
      <w:tr w:rsidR="001D41B2" w:rsidTr="00E042BC">
        <w:trPr>
          <w:trHeight w:val="272"/>
          <w:ins w:id="479" w:author="mosu01" w:date="2011-09-22T14:01:00Z"/>
        </w:trPr>
        <w:tc>
          <w:tcPr>
            <w:tcW w:w="3646" w:type="dxa"/>
            <w:tcBorders>
              <w:top w:val="single" w:sz="4" w:space="0" w:color="000000"/>
              <w:left w:val="single" w:sz="4" w:space="0" w:color="000000"/>
              <w:bottom w:val="single" w:sz="4" w:space="0" w:color="000000"/>
            </w:tcBorders>
            <w:shd w:val="clear" w:color="auto" w:fill="auto"/>
          </w:tcPr>
          <w:p w:rsidR="001D41B2" w:rsidRDefault="001D41B2" w:rsidP="00E042BC">
            <w:pPr>
              <w:snapToGrid w:val="0"/>
              <w:rPr>
                <w:ins w:id="480" w:author="mosu01" w:date="2011-09-22T14:01:00Z"/>
                <w:b/>
                <w:sz w:val="20"/>
                <w:lang w:eastAsia="ar-SA"/>
              </w:rPr>
            </w:pPr>
            <w:ins w:id="481" w:author="mosu01" w:date="2011-09-22T14:01:00Z">
              <w:r>
                <w:rPr>
                  <w:b/>
                  <w:sz w:val="20"/>
                  <w:szCs w:val="22"/>
                  <w:lang w:eastAsia="ar-SA"/>
                </w:rPr>
                <w:t xml:space="preserve">Types of </w:t>
              </w:r>
              <w:r>
                <w:rPr>
                  <w:b/>
                  <w:sz w:val="20"/>
                  <w:szCs w:val="22"/>
                  <w:shd w:val="clear" w:color="auto" w:fill="FFFF00"/>
                  <w:lang w:eastAsia="ar-SA"/>
                </w:rPr>
                <w:t>information</w:t>
              </w:r>
              <w:r>
                <w:rPr>
                  <w:b/>
                  <w:sz w:val="20"/>
                  <w:szCs w:val="22"/>
                  <w:lang w:eastAsia="ar-SA"/>
                </w:rPr>
                <w:t>:</w:t>
              </w:r>
            </w:ins>
          </w:p>
        </w:tc>
        <w:tc>
          <w:tcPr>
            <w:tcW w:w="5765" w:type="dxa"/>
            <w:tcBorders>
              <w:top w:val="single" w:sz="4" w:space="0" w:color="000000"/>
              <w:left w:val="single" w:sz="4" w:space="0" w:color="000000"/>
              <w:bottom w:val="single" w:sz="4" w:space="0" w:color="000000"/>
              <w:right w:val="single" w:sz="4" w:space="0" w:color="000000"/>
            </w:tcBorders>
            <w:shd w:val="clear" w:color="auto" w:fill="auto"/>
          </w:tcPr>
          <w:p w:rsidR="001D41B2" w:rsidRDefault="001D41B2" w:rsidP="00E042BC">
            <w:pPr>
              <w:snapToGrid w:val="0"/>
              <w:rPr>
                <w:ins w:id="482" w:author="mosu01" w:date="2011-09-22T14:01:00Z"/>
                <w:b/>
                <w:sz w:val="20"/>
                <w:lang w:eastAsia="ar-SA"/>
              </w:rPr>
            </w:pPr>
            <w:ins w:id="483" w:author="mosu01" w:date="2011-09-22T14:01:00Z">
              <w:r>
                <w:rPr>
                  <w:b/>
                  <w:sz w:val="20"/>
                  <w:szCs w:val="22"/>
                  <w:lang w:eastAsia="ar-SA"/>
                </w:rPr>
                <w:t>Examples:</w:t>
              </w:r>
            </w:ins>
          </w:p>
        </w:tc>
      </w:tr>
      <w:tr w:rsidR="001D41B2" w:rsidTr="00E042BC">
        <w:trPr>
          <w:ins w:id="484" w:author="mosu01" w:date="2011-09-22T14:01:00Z"/>
        </w:trPr>
        <w:tc>
          <w:tcPr>
            <w:tcW w:w="3646" w:type="dxa"/>
            <w:tcBorders>
              <w:top w:val="single" w:sz="4" w:space="0" w:color="000000"/>
              <w:left w:val="single" w:sz="4" w:space="0" w:color="000000"/>
              <w:bottom w:val="single" w:sz="4" w:space="0" w:color="000000"/>
            </w:tcBorders>
            <w:shd w:val="clear" w:color="auto" w:fill="auto"/>
          </w:tcPr>
          <w:p w:rsidR="001D41B2" w:rsidRDefault="001D41B2" w:rsidP="00E042BC">
            <w:pPr>
              <w:snapToGrid w:val="0"/>
              <w:rPr>
                <w:ins w:id="485" w:author="mosu01" w:date="2011-09-22T14:01:00Z"/>
                <w:sz w:val="20"/>
                <w:lang w:eastAsia="ar-SA"/>
              </w:rPr>
            </w:pPr>
            <w:ins w:id="486" w:author="mosu01" w:date="2011-09-22T14:01:00Z">
              <w:r>
                <w:rPr>
                  <w:sz w:val="20"/>
                  <w:szCs w:val="22"/>
                  <w:lang w:eastAsia="ar-SA"/>
                </w:rPr>
                <w:t>Clearance and/or</w:t>
              </w:r>
            </w:ins>
          </w:p>
          <w:p w:rsidR="001D41B2" w:rsidRDefault="001D41B2" w:rsidP="00E042BC">
            <w:pPr>
              <w:snapToGrid w:val="0"/>
              <w:rPr>
                <w:ins w:id="487" w:author="mosu01" w:date="2011-09-22T14:01:00Z"/>
                <w:sz w:val="20"/>
                <w:lang w:eastAsia="ar-SA"/>
              </w:rPr>
            </w:pPr>
          </w:p>
          <w:p w:rsidR="001D41B2" w:rsidRDefault="001D41B2" w:rsidP="00E042BC">
            <w:pPr>
              <w:snapToGrid w:val="0"/>
              <w:rPr>
                <w:ins w:id="488" w:author="mosu01" w:date="2011-09-22T14:01:00Z"/>
                <w:sz w:val="20"/>
                <w:lang w:eastAsia="ar-SA"/>
              </w:rPr>
            </w:pPr>
          </w:p>
          <w:p w:rsidR="001D41B2" w:rsidRDefault="001D41B2" w:rsidP="00E042BC">
            <w:pPr>
              <w:snapToGrid w:val="0"/>
              <w:rPr>
                <w:ins w:id="489" w:author="mosu01" w:date="2011-09-22T14:01:00Z"/>
                <w:sz w:val="20"/>
                <w:lang w:eastAsia="ar-SA"/>
              </w:rPr>
            </w:pPr>
          </w:p>
          <w:p w:rsidR="001D41B2" w:rsidRDefault="001D41B2" w:rsidP="00E042BC">
            <w:pPr>
              <w:snapToGrid w:val="0"/>
              <w:rPr>
                <w:ins w:id="490" w:author="mosu01" w:date="2011-09-22T14:01:00Z"/>
                <w:sz w:val="20"/>
                <w:lang w:eastAsia="ar-SA"/>
              </w:rPr>
            </w:pPr>
            <w:ins w:id="491" w:author="mosu01" w:date="2011-09-22T14:01:00Z">
              <w:r>
                <w:rPr>
                  <w:sz w:val="20"/>
                  <w:szCs w:val="22"/>
                  <w:lang w:eastAsia="ar-SA"/>
                </w:rPr>
                <w:t>eventually condition</w:t>
              </w:r>
            </w:ins>
          </w:p>
        </w:tc>
        <w:tc>
          <w:tcPr>
            <w:tcW w:w="5765" w:type="dxa"/>
            <w:tcBorders>
              <w:top w:val="single" w:sz="4" w:space="0" w:color="000000"/>
              <w:left w:val="single" w:sz="4" w:space="0" w:color="000000"/>
              <w:bottom w:val="single" w:sz="4" w:space="0" w:color="000000"/>
              <w:right w:val="single" w:sz="4" w:space="0" w:color="000000"/>
            </w:tcBorders>
            <w:shd w:val="clear" w:color="auto" w:fill="auto"/>
          </w:tcPr>
          <w:p w:rsidR="001D41B2" w:rsidRDefault="001D41B2" w:rsidP="00E042BC">
            <w:pPr>
              <w:snapToGrid w:val="0"/>
              <w:jc w:val="both"/>
              <w:rPr>
                <w:ins w:id="492" w:author="mosu01" w:date="2011-09-22T14:01:00Z"/>
                <w:sz w:val="20"/>
                <w:lang w:eastAsia="ar-SA"/>
              </w:rPr>
            </w:pPr>
            <w:ins w:id="493" w:author="mosu01" w:date="2011-09-22T14:01:00Z">
              <w:r>
                <w:rPr>
                  <w:sz w:val="20"/>
                  <w:szCs w:val="22"/>
                  <w:lang w:eastAsia="ar-SA"/>
                </w:rPr>
                <w:t>Give authorisation under conditional circumstance to the vessels to enter/leave to/from berth or anchorage position or proceed into the fairway.</w:t>
              </w:r>
            </w:ins>
          </w:p>
          <w:p w:rsidR="001D41B2" w:rsidRDefault="001D41B2" w:rsidP="00E042BC">
            <w:pPr>
              <w:snapToGrid w:val="0"/>
              <w:jc w:val="both"/>
              <w:rPr>
                <w:ins w:id="494" w:author="mosu01" w:date="2011-09-22T14:01:00Z"/>
                <w:sz w:val="20"/>
                <w:lang w:eastAsia="ar-SA"/>
              </w:rPr>
            </w:pPr>
          </w:p>
          <w:p w:rsidR="001D41B2" w:rsidRDefault="001D41B2" w:rsidP="00E042BC">
            <w:pPr>
              <w:snapToGrid w:val="0"/>
              <w:jc w:val="both"/>
              <w:rPr>
                <w:ins w:id="495" w:author="mosu01" w:date="2011-09-22T14:01:00Z"/>
                <w:sz w:val="20"/>
                <w:lang w:eastAsia="ar-SA"/>
              </w:rPr>
            </w:pPr>
            <w:ins w:id="496" w:author="mosu01" w:date="2011-09-22T14:01:00Z">
              <w:r>
                <w:rPr>
                  <w:sz w:val="20"/>
                  <w:szCs w:val="22"/>
                  <w:lang w:eastAsia="ar-SA"/>
                </w:rPr>
                <w:t>Request/i</w:t>
              </w:r>
              <w:r w:rsidR="00E042BC">
                <w:rPr>
                  <w:sz w:val="20"/>
                  <w:szCs w:val="22"/>
                  <w:lang w:eastAsia="ar-SA"/>
                </w:rPr>
                <w:t xml:space="preserve">nstruction condition to enter </w:t>
              </w:r>
            </w:ins>
            <w:ins w:id="497" w:author="mosu01" w:date="2011-09-22T14:07:00Z">
              <w:r w:rsidR="00E042BC">
                <w:rPr>
                  <w:sz w:val="20"/>
                  <w:szCs w:val="22"/>
                  <w:lang w:eastAsia="ar-SA"/>
                </w:rPr>
                <w:t>a</w:t>
              </w:r>
            </w:ins>
            <w:ins w:id="498" w:author="mosu01" w:date="2011-09-22T14:01:00Z">
              <w:r>
                <w:rPr>
                  <w:sz w:val="20"/>
                  <w:szCs w:val="22"/>
                  <w:lang w:eastAsia="ar-SA"/>
                </w:rPr>
                <w:t xml:space="preserve"> VTS area: </w:t>
              </w:r>
            </w:ins>
          </w:p>
          <w:p w:rsidR="001D41B2" w:rsidRDefault="001D41B2" w:rsidP="001D41B2">
            <w:pPr>
              <w:widowControl w:val="0"/>
              <w:numPr>
                <w:ilvl w:val="0"/>
                <w:numId w:val="37"/>
              </w:numPr>
              <w:suppressAutoHyphens/>
              <w:snapToGrid w:val="0"/>
              <w:jc w:val="both"/>
              <w:rPr>
                <w:ins w:id="499" w:author="mosu01" w:date="2011-09-22T14:01:00Z"/>
                <w:sz w:val="20"/>
                <w:lang w:eastAsia="ar-SA"/>
              </w:rPr>
            </w:pPr>
            <w:ins w:id="500" w:author="mosu01" w:date="2011-09-22T14:01:00Z">
              <w:r>
                <w:rPr>
                  <w:sz w:val="20"/>
                  <w:szCs w:val="22"/>
                  <w:lang w:eastAsia="ar-SA"/>
                </w:rPr>
                <w:t>a VTS</w:t>
              </w:r>
              <w:r w:rsidR="00E042BC">
                <w:rPr>
                  <w:sz w:val="20"/>
                  <w:szCs w:val="22"/>
                  <w:lang w:eastAsia="ar-SA"/>
                </w:rPr>
                <w:t xml:space="preserve"> passage plan before entering </w:t>
              </w:r>
            </w:ins>
            <w:ins w:id="501" w:author="mosu01" w:date="2011-09-22T14:07:00Z">
              <w:r w:rsidR="00E042BC">
                <w:rPr>
                  <w:sz w:val="20"/>
                  <w:szCs w:val="22"/>
                  <w:lang w:eastAsia="ar-SA"/>
                </w:rPr>
                <w:t>a</w:t>
              </w:r>
            </w:ins>
            <w:ins w:id="502" w:author="mosu01" w:date="2011-09-22T14:01:00Z">
              <w:r>
                <w:rPr>
                  <w:sz w:val="20"/>
                  <w:szCs w:val="22"/>
                  <w:lang w:eastAsia="ar-SA"/>
                </w:rPr>
                <w:t xml:space="preserve"> VTS area;</w:t>
              </w:r>
            </w:ins>
          </w:p>
          <w:p w:rsidR="001D41B2" w:rsidRDefault="001D41B2" w:rsidP="001D41B2">
            <w:pPr>
              <w:widowControl w:val="0"/>
              <w:numPr>
                <w:ilvl w:val="0"/>
                <w:numId w:val="37"/>
              </w:numPr>
              <w:suppressAutoHyphens/>
              <w:snapToGrid w:val="0"/>
              <w:jc w:val="both"/>
              <w:rPr>
                <w:ins w:id="503" w:author="mosu01" w:date="2011-09-22T14:01:00Z"/>
                <w:sz w:val="20"/>
                <w:lang w:eastAsia="ar-SA"/>
              </w:rPr>
            </w:pPr>
            <w:ins w:id="504" w:author="mosu01" w:date="2011-09-22T14:01:00Z">
              <w:r>
                <w:rPr>
                  <w:sz w:val="20"/>
                  <w:szCs w:val="22"/>
                  <w:lang w:eastAsia="ar-SA"/>
                </w:rPr>
                <w:t>report position at determined reporting point/line/pilot station;</w:t>
              </w:r>
            </w:ins>
          </w:p>
          <w:p w:rsidR="001D41B2" w:rsidRDefault="001D41B2" w:rsidP="001D41B2">
            <w:pPr>
              <w:widowControl w:val="0"/>
              <w:numPr>
                <w:ilvl w:val="0"/>
                <w:numId w:val="37"/>
              </w:numPr>
              <w:suppressAutoHyphens/>
              <w:snapToGrid w:val="0"/>
              <w:jc w:val="both"/>
              <w:rPr>
                <w:ins w:id="505" w:author="mosu01" w:date="2011-09-22T14:01:00Z"/>
                <w:sz w:val="20"/>
                <w:lang w:eastAsia="ar-SA"/>
              </w:rPr>
            </w:pPr>
            <w:ins w:id="506" w:author="mosu01" w:date="2011-09-22T14:01:00Z">
              <w:r>
                <w:rPr>
                  <w:sz w:val="20"/>
                  <w:szCs w:val="22"/>
                  <w:lang w:eastAsia="ar-SA"/>
                </w:rPr>
                <w:t>use a second fairway to enter/leave in case of bad visibility/weather;</w:t>
              </w:r>
            </w:ins>
          </w:p>
          <w:p w:rsidR="001D41B2" w:rsidRDefault="001D41B2" w:rsidP="001D41B2">
            <w:pPr>
              <w:widowControl w:val="0"/>
              <w:numPr>
                <w:ilvl w:val="0"/>
                <w:numId w:val="37"/>
              </w:numPr>
              <w:suppressAutoHyphens/>
              <w:snapToGrid w:val="0"/>
              <w:jc w:val="both"/>
              <w:rPr>
                <w:ins w:id="507" w:author="mosu01" w:date="2011-09-22T14:01:00Z"/>
                <w:sz w:val="20"/>
                <w:lang w:eastAsia="ar-SA"/>
              </w:rPr>
            </w:pPr>
            <w:ins w:id="508" w:author="mosu01" w:date="2011-09-22T14:01:00Z">
              <w:r>
                <w:rPr>
                  <w:sz w:val="20"/>
                  <w:szCs w:val="22"/>
                  <w:lang w:eastAsia="ar-SA"/>
                </w:rPr>
                <w:t>use a tug boat in case of strong wind;</w:t>
              </w:r>
            </w:ins>
          </w:p>
          <w:p w:rsidR="001D41B2" w:rsidRDefault="001D41B2" w:rsidP="001D41B2">
            <w:pPr>
              <w:widowControl w:val="0"/>
              <w:numPr>
                <w:ilvl w:val="0"/>
                <w:numId w:val="37"/>
              </w:numPr>
              <w:suppressAutoHyphens/>
              <w:snapToGrid w:val="0"/>
              <w:jc w:val="both"/>
              <w:rPr>
                <w:ins w:id="509" w:author="mosu01" w:date="2011-09-22T14:01:00Z"/>
                <w:sz w:val="20"/>
                <w:lang w:eastAsia="ar-SA"/>
              </w:rPr>
            </w:pPr>
            <w:ins w:id="510" w:author="mosu01" w:date="2011-09-22T14:01:00Z">
              <w:r>
                <w:rPr>
                  <w:sz w:val="20"/>
                  <w:szCs w:val="22"/>
                  <w:lang w:eastAsia="ar-SA"/>
                </w:rPr>
                <w:t>etc.</w:t>
              </w:r>
            </w:ins>
          </w:p>
        </w:tc>
      </w:tr>
      <w:tr w:rsidR="001D41B2" w:rsidTr="00E042BC">
        <w:trPr>
          <w:ins w:id="511" w:author="mosu01" w:date="2011-09-22T14:01:00Z"/>
        </w:trPr>
        <w:tc>
          <w:tcPr>
            <w:tcW w:w="3646" w:type="dxa"/>
            <w:tcBorders>
              <w:top w:val="single" w:sz="4" w:space="0" w:color="000000"/>
              <w:left w:val="single" w:sz="4" w:space="0" w:color="000000"/>
              <w:bottom w:val="single" w:sz="4" w:space="0" w:color="000000"/>
            </w:tcBorders>
            <w:shd w:val="clear" w:color="auto" w:fill="auto"/>
          </w:tcPr>
          <w:p w:rsidR="001D41B2" w:rsidRDefault="001D41B2" w:rsidP="00E042BC">
            <w:pPr>
              <w:autoSpaceDE w:val="0"/>
              <w:snapToGrid w:val="0"/>
              <w:rPr>
                <w:ins w:id="512" w:author="mosu01" w:date="2011-09-22T14:01:00Z"/>
                <w:sz w:val="20"/>
                <w:lang w:eastAsia="ar-SA"/>
              </w:rPr>
            </w:pPr>
            <w:ins w:id="513" w:author="mosu01" w:date="2011-09-22T14:01:00Z">
              <w:r>
                <w:rPr>
                  <w:sz w:val="20"/>
                  <w:szCs w:val="22"/>
                  <w:lang w:eastAsia="ar-SA"/>
                </w:rPr>
                <w:t xml:space="preserve">Anchoring </w:t>
              </w:r>
            </w:ins>
          </w:p>
        </w:tc>
        <w:tc>
          <w:tcPr>
            <w:tcW w:w="5765" w:type="dxa"/>
            <w:tcBorders>
              <w:top w:val="single" w:sz="4" w:space="0" w:color="000000"/>
              <w:left w:val="single" w:sz="4" w:space="0" w:color="000000"/>
              <w:bottom w:val="single" w:sz="4" w:space="0" w:color="000000"/>
              <w:right w:val="single" w:sz="4" w:space="0" w:color="000000"/>
            </w:tcBorders>
            <w:shd w:val="clear" w:color="auto" w:fill="auto"/>
          </w:tcPr>
          <w:p w:rsidR="001D41B2" w:rsidRDefault="001D41B2" w:rsidP="00E042BC">
            <w:pPr>
              <w:snapToGrid w:val="0"/>
              <w:jc w:val="both"/>
              <w:rPr>
                <w:ins w:id="514" w:author="mosu01" w:date="2011-09-22T14:01:00Z"/>
                <w:sz w:val="20"/>
                <w:lang w:eastAsia="ar-SA"/>
              </w:rPr>
            </w:pPr>
            <w:ins w:id="515" w:author="mosu01" w:date="2011-09-22T14:01:00Z">
              <w:r>
                <w:rPr>
                  <w:sz w:val="20"/>
                  <w:szCs w:val="22"/>
                  <w:lang w:eastAsia="ar-SA"/>
                </w:rPr>
                <w:t>Information regarding:</w:t>
              </w:r>
            </w:ins>
          </w:p>
          <w:p w:rsidR="001D41B2" w:rsidRDefault="001D41B2" w:rsidP="001D41B2">
            <w:pPr>
              <w:widowControl w:val="0"/>
              <w:numPr>
                <w:ilvl w:val="0"/>
                <w:numId w:val="38"/>
              </w:numPr>
              <w:suppressAutoHyphens/>
              <w:snapToGrid w:val="0"/>
              <w:jc w:val="both"/>
              <w:rPr>
                <w:ins w:id="516" w:author="mosu01" w:date="2011-09-22T14:01:00Z"/>
                <w:sz w:val="20"/>
                <w:lang w:eastAsia="ar-SA"/>
              </w:rPr>
            </w:pPr>
            <w:ins w:id="517" w:author="mosu01" w:date="2011-09-22T14:01:00Z">
              <w:r>
                <w:rPr>
                  <w:sz w:val="20"/>
                  <w:szCs w:val="22"/>
                  <w:lang w:eastAsia="ar-SA"/>
                </w:rPr>
                <w:t xml:space="preserve">the management of the movements to/from </w:t>
              </w:r>
            </w:ins>
            <w:ins w:id="518" w:author="mosu01" w:date="2011-09-22T14:09:00Z">
              <w:r w:rsidR="00E042BC">
                <w:rPr>
                  <w:sz w:val="20"/>
                  <w:szCs w:val="22"/>
                  <w:lang w:eastAsia="ar-SA"/>
                </w:rPr>
                <w:t xml:space="preserve">an </w:t>
              </w:r>
            </w:ins>
            <w:ins w:id="519" w:author="mosu01" w:date="2011-09-22T14:01:00Z">
              <w:r>
                <w:rPr>
                  <w:sz w:val="20"/>
                  <w:szCs w:val="22"/>
                  <w:lang w:eastAsia="ar-SA"/>
                </w:rPr>
                <w:lastRenderedPageBreak/>
                <w:t>anchoring position;</w:t>
              </w:r>
            </w:ins>
          </w:p>
          <w:p w:rsidR="001D41B2" w:rsidRDefault="00E042BC" w:rsidP="001D41B2">
            <w:pPr>
              <w:widowControl w:val="0"/>
              <w:numPr>
                <w:ilvl w:val="0"/>
                <w:numId w:val="38"/>
              </w:numPr>
              <w:suppressAutoHyphens/>
              <w:snapToGrid w:val="0"/>
              <w:jc w:val="both"/>
              <w:rPr>
                <w:ins w:id="520" w:author="mosu01" w:date="2011-09-22T14:01:00Z"/>
                <w:sz w:val="20"/>
                <w:lang w:eastAsia="ar-SA"/>
              </w:rPr>
            </w:pPr>
            <w:ins w:id="521" w:author="mosu01" w:date="2011-09-22T14:01:00Z">
              <w:r>
                <w:rPr>
                  <w:sz w:val="20"/>
                  <w:szCs w:val="22"/>
                  <w:lang w:eastAsia="ar-SA"/>
                </w:rPr>
                <w:t xml:space="preserve">assignment of </w:t>
              </w:r>
            </w:ins>
            <w:ins w:id="522" w:author="mosu01" w:date="2011-09-22T14:09:00Z">
              <w:r>
                <w:rPr>
                  <w:sz w:val="20"/>
                  <w:szCs w:val="22"/>
                  <w:lang w:eastAsia="ar-SA"/>
                </w:rPr>
                <w:t>a</w:t>
              </w:r>
            </w:ins>
            <w:ins w:id="523" w:author="mosu01" w:date="2011-09-22T14:01:00Z">
              <w:r w:rsidR="001D41B2">
                <w:rPr>
                  <w:sz w:val="20"/>
                  <w:szCs w:val="22"/>
                  <w:lang w:eastAsia="ar-SA"/>
                </w:rPr>
                <w:t xml:space="preserve"> anchorage position;</w:t>
              </w:r>
            </w:ins>
          </w:p>
          <w:p w:rsidR="001D41B2" w:rsidRDefault="001D41B2" w:rsidP="001D41B2">
            <w:pPr>
              <w:widowControl w:val="0"/>
              <w:numPr>
                <w:ilvl w:val="0"/>
                <w:numId w:val="38"/>
              </w:numPr>
              <w:suppressAutoHyphens/>
              <w:snapToGrid w:val="0"/>
              <w:jc w:val="both"/>
              <w:rPr>
                <w:ins w:id="524" w:author="mosu01" w:date="2011-09-22T14:01:00Z"/>
                <w:sz w:val="20"/>
                <w:lang w:eastAsia="ar-SA"/>
              </w:rPr>
            </w:pPr>
            <w:ins w:id="525" w:author="mosu01" w:date="2011-09-22T14:01:00Z">
              <w:r>
                <w:rPr>
                  <w:sz w:val="20"/>
                  <w:szCs w:val="22"/>
                  <w:shd w:val="clear" w:color="auto" w:fill="FFFF00"/>
                  <w:lang w:eastAsia="ar-SA"/>
                </w:rPr>
                <w:t>Monitoring anchoring position</w:t>
              </w:r>
              <w:r>
                <w:rPr>
                  <w:sz w:val="20"/>
                  <w:szCs w:val="22"/>
                  <w:lang w:eastAsia="ar-SA"/>
                </w:rPr>
                <w:t>; etc.</w:t>
              </w:r>
            </w:ins>
          </w:p>
        </w:tc>
      </w:tr>
      <w:tr w:rsidR="001D41B2" w:rsidTr="00E042BC">
        <w:trPr>
          <w:ins w:id="526" w:author="mosu01" w:date="2011-09-22T14:01:00Z"/>
        </w:trPr>
        <w:tc>
          <w:tcPr>
            <w:tcW w:w="3646" w:type="dxa"/>
            <w:tcBorders>
              <w:top w:val="single" w:sz="4" w:space="0" w:color="000000"/>
              <w:left w:val="single" w:sz="4" w:space="0" w:color="000000"/>
              <w:bottom w:val="single" w:sz="4" w:space="0" w:color="000000"/>
            </w:tcBorders>
            <w:shd w:val="clear" w:color="auto" w:fill="auto"/>
          </w:tcPr>
          <w:p w:rsidR="001D41B2" w:rsidRDefault="001D41B2" w:rsidP="00E042BC">
            <w:pPr>
              <w:autoSpaceDE w:val="0"/>
              <w:snapToGrid w:val="0"/>
              <w:rPr>
                <w:ins w:id="527" w:author="mosu01" w:date="2011-09-22T14:01:00Z"/>
                <w:sz w:val="20"/>
                <w:lang w:eastAsia="ar-SA"/>
              </w:rPr>
            </w:pPr>
            <w:ins w:id="528" w:author="mosu01" w:date="2011-09-22T14:01:00Z">
              <w:r>
                <w:rPr>
                  <w:sz w:val="20"/>
                  <w:szCs w:val="22"/>
                  <w:lang w:eastAsia="ar-SA"/>
                </w:rPr>
                <w:lastRenderedPageBreak/>
                <w:t>Enforcement</w:t>
              </w:r>
            </w:ins>
          </w:p>
        </w:tc>
        <w:tc>
          <w:tcPr>
            <w:tcW w:w="5765" w:type="dxa"/>
            <w:tcBorders>
              <w:top w:val="single" w:sz="4" w:space="0" w:color="000000"/>
              <w:left w:val="single" w:sz="4" w:space="0" w:color="000000"/>
              <w:bottom w:val="single" w:sz="4" w:space="0" w:color="000000"/>
              <w:right w:val="single" w:sz="4" w:space="0" w:color="000000"/>
            </w:tcBorders>
            <w:shd w:val="clear" w:color="auto" w:fill="auto"/>
          </w:tcPr>
          <w:p w:rsidR="001D41B2" w:rsidRDefault="00E042BC" w:rsidP="00E042BC">
            <w:pPr>
              <w:snapToGrid w:val="0"/>
              <w:jc w:val="both"/>
              <w:rPr>
                <w:ins w:id="529" w:author="mosu01" w:date="2011-09-22T14:01:00Z"/>
                <w:sz w:val="20"/>
                <w:lang w:eastAsia="ar-SA"/>
              </w:rPr>
            </w:pPr>
            <w:ins w:id="530" w:author="mosu01" w:date="2011-09-22T14:01:00Z">
              <w:r>
                <w:rPr>
                  <w:sz w:val="20"/>
                  <w:szCs w:val="22"/>
                  <w:lang w:eastAsia="ar-SA"/>
                </w:rPr>
                <w:t>VTS Authority may</w:t>
              </w:r>
              <w:r w:rsidR="001D41B2">
                <w:rPr>
                  <w:sz w:val="20"/>
                  <w:szCs w:val="22"/>
                  <w:lang w:eastAsia="ar-SA"/>
                </w:rPr>
                <w:t xml:space="preserve"> have the power to enforce the application of </w:t>
              </w:r>
            </w:ins>
            <w:ins w:id="531" w:author="mosu01" w:date="2011-09-22T14:11:00Z">
              <w:r>
                <w:rPr>
                  <w:sz w:val="20"/>
                  <w:szCs w:val="22"/>
                  <w:lang w:eastAsia="ar-SA"/>
                </w:rPr>
                <w:t xml:space="preserve">the </w:t>
              </w:r>
            </w:ins>
            <w:ins w:id="532" w:author="mosu01" w:date="2011-09-22T14:01:00Z">
              <w:r w:rsidR="001D41B2">
                <w:rPr>
                  <w:sz w:val="20"/>
                  <w:szCs w:val="22"/>
                  <w:lang w:eastAsia="ar-SA"/>
                </w:rPr>
                <w:t>rule</w:t>
              </w:r>
            </w:ins>
            <w:ins w:id="533" w:author="mosu01" w:date="2011-09-22T14:11:00Z">
              <w:r>
                <w:rPr>
                  <w:sz w:val="20"/>
                  <w:szCs w:val="22"/>
                  <w:lang w:eastAsia="ar-SA"/>
                </w:rPr>
                <w:t>s</w:t>
              </w:r>
            </w:ins>
            <w:ins w:id="534" w:author="mosu01" w:date="2011-09-22T14:01:00Z">
              <w:r w:rsidR="001D41B2">
                <w:rPr>
                  <w:sz w:val="20"/>
                  <w:szCs w:val="22"/>
                  <w:lang w:eastAsia="ar-SA"/>
                </w:rPr>
                <w:t xml:space="preserve"> of the road and </w:t>
              </w:r>
            </w:ins>
            <w:ins w:id="535" w:author="mosu01" w:date="2011-09-22T14:11:00Z">
              <w:r>
                <w:rPr>
                  <w:sz w:val="20"/>
                  <w:szCs w:val="22"/>
                  <w:lang w:eastAsia="ar-SA"/>
                </w:rPr>
                <w:t xml:space="preserve">possibly </w:t>
              </w:r>
            </w:ins>
            <w:ins w:id="536" w:author="mosu01" w:date="2011-09-22T14:01:00Z">
              <w:r w:rsidR="001D41B2">
                <w:rPr>
                  <w:sz w:val="20"/>
                  <w:szCs w:val="22"/>
                  <w:lang w:eastAsia="ar-SA"/>
                </w:rPr>
                <w:t>local bylaw</w:t>
              </w:r>
            </w:ins>
            <w:ins w:id="537" w:author="mosu01" w:date="2011-09-22T14:11:00Z">
              <w:r>
                <w:rPr>
                  <w:sz w:val="20"/>
                  <w:szCs w:val="22"/>
                  <w:lang w:eastAsia="ar-SA"/>
                </w:rPr>
                <w:t>s</w:t>
              </w:r>
            </w:ins>
            <w:ins w:id="538" w:author="mosu01" w:date="2011-09-22T14:01:00Z">
              <w:r w:rsidR="001D41B2">
                <w:rPr>
                  <w:sz w:val="20"/>
                  <w:szCs w:val="22"/>
                  <w:lang w:eastAsia="ar-SA"/>
                </w:rPr>
                <w:t xml:space="preserve">; </w:t>
              </w:r>
            </w:ins>
          </w:p>
        </w:tc>
      </w:tr>
      <w:tr w:rsidR="001D41B2" w:rsidTr="00E042BC">
        <w:trPr>
          <w:ins w:id="539" w:author="mosu01" w:date="2011-09-22T14:01:00Z"/>
        </w:trPr>
        <w:tc>
          <w:tcPr>
            <w:tcW w:w="3646" w:type="dxa"/>
            <w:tcBorders>
              <w:top w:val="single" w:sz="4" w:space="0" w:color="000000"/>
              <w:left w:val="single" w:sz="4" w:space="0" w:color="000000"/>
              <w:bottom w:val="single" w:sz="4" w:space="0" w:color="000000"/>
            </w:tcBorders>
            <w:shd w:val="clear" w:color="auto" w:fill="auto"/>
          </w:tcPr>
          <w:p w:rsidR="001D41B2" w:rsidRDefault="00E042BC" w:rsidP="00E042BC">
            <w:pPr>
              <w:autoSpaceDE w:val="0"/>
              <w:snapToGrid w:val="0"/>
              <w:rPr>
                <w:ins w:id="540" w:author="mosu01" w:date="2011-09-22T14:01:00Z"/>
                <w:sz w:val="20"/>
                <w:lang w:eastAsia="ar-SA"/>
              </w:rPr>
            </w:pPr>
            <w:ins w:id="541" w:author="mosu01" w:date="2011-09-22T14:01:00Z">
              <w:r>
                <w:rPr>
                  <w:sz w:val="20"/>
                  <w:szCs w:val="22"/>
                  <w:lang w:eastAsia="ar-SA"/>
                </w:rPr>
                <w:t>Waterway (</w:t>
              </w:r>
            </w:ins>
            <w:ins w:id="542" w:author="mosu01" w:date="2011-09-22T14:11:00Z">
              <w:r>
                <w:rPr>
                  <w:sz w:val="20"/>
                  <w:szCs w:val="22"/>
                  <w:lang w:eastAsia="ar-SA"/>
                </w:rPr>
                <w:t>s</w:t>
              </w:r>
            </w:ins>
            <w:ins w:id="543" w:author="mosu01" w:date="2011-09-22T14:01:00Z">
              <w:r w:rsidR="001D41B2">
                <w:rPr>
                  <w:sz w:val="20"/>
                  <w:szCs w:val="22"/>
                  <w:lang w:eastAsia="ar-SA"/>
                </w:rPr>
                <w:t xml:space="preserve">ea, channels and fairway) information  </w:t>
              </w:r>
            </w:ins>
          </w:p>
        </w:tc>
        <w:tc>
          <w:tcPr>
            <w:tcW w:w="5765" w:type="dxa"/>
            <w:tcBorders>
              <w:top w:val="single" w:sz="4" w:space="0" w:color="000000"/>
              <w:left w:val="single" w:sz="4" w:space="0" w:color="000000"/>
              <w:bottom w:val="single" w:sz="4" w:space="0" w:color="000000"/>
              <w:right w:val="single" w:sz="4" w:space="0" w:color="000000"/>
            </w:tcBorders>
            <w:shd w:val="clear" w:color="auto" w:fill="auto"/>
          </w:tcPr>
          <w:p w:rsidR="001D41B2" w:rsidRDefault="001D41B2" w:rsidP="00E042BC">
            <w:pPr>
              <w:snapToGrid w:val="0"/>
              <w:jc w:val="both"/>
              <w:rPr>
                <w:ins w:id="544" w:author="mosu01" w:date="2011-09-22T14:01:00Z"/>
                <w:sz w:val="20"/>
                <w:lang w:eastAsia="ar-SA"/>
              </w:rPr>
            </w:pPr>
            <w:ins w:id="545" w:author="mosu01" w:date="2011-09-22T14:01:00Z">
              <w:r>
                <w:rPr>
                  <w:sz w:val="20"/>
                  <w:szCs w:val="22"/>
                  <w:lang w:eastAsia="ar-SA"/>
                </w:rPr>
                <w:t xml:space="preserve">Information regarding: </w:t>
              </w:r>
            </w:ins>
          </w:p>
          <w:p w:rsidR="001D41B2" w:rsidRDefault="001D41B2" w:rsidP="001D41B2">
            <w:pPr>
              <w:widowControl w:val="0"/>
              <w:numPr>
                <w:ilvl w:val="0"/>
                <w:numId w:val="39"/>
              </w:numPr>
              <w:suppressAutoHyphens/>
              <w:snapToGrid w:val="0"/>
              <w:jc w:val="both"/>
              <w:rPr>
                <w:ins w:id="546" w:author="mosu01" w:date="2011-09-22T14:01:00Z"/>
                <w:sz w:val="20"/>
                <w:lang w:eastAsia="ar-SA"/>
              </w:rPr>
            </w:pPr>
            <w:ins w:id="547" w:author="mosu01" w:date="2011-09-22T14:01:00Z">
              <w:r>
                <w:rPr>
                  <w:sz w:val="20"/>
                  <w:szCs w:val="22"/>
                  <w:lang w:eastAsia="ar-SA"/>
                </w:rPr>
                <w:t xml:space="preserve">the use of one way traffic as an alternative of two way traffic, </w:t>
              </w:r>
              <w:r>
                <w:rPr>
                  <w:color w:val="000000"/>
                  <w:sz w:val="20"/>
                  <w:szCs w:val="22"/>
                  <w:lang w:eastAsia="ar-SA"/>
                </w:rPr>
                <w:t>determined by the dimensions of ship or weather conditions</w:t>
              </w:r>
              <w:r>
                <w:rPr>
                  <w:sz w:val="20"/>
                  <w:szCs w:val="22"/>
                  <w:lang w:eastAsia="ar-SA"/>
                </w:rPr>
                <w:t>;</w:t>
              </w:r>
            </w:ins>
          </w:p>
          <w:p w:rsidR="001D41B2" w:rsidRDefault="001D41B2" w:rsidP="001D41B2">
            <w:pPr>
              <w:widowControl w:val="0"/>
              <w:numPr>
                <w:ilvl w:val="0"/>
                <w:numId w:val="39"/>
              </w:numPr>
              <w:suppressAutoHyphens/>
              <w:snapToGrid w:val="0"/>
              <w:jc w:val="both"/>
              <w:rPr>
                <w:ins w:id="548" w:author="mosu01" w:date="2011-09-22T14:01:00Z"/>
                <w:color w:val="000000"/>
                <w:sz w:val="20"/>
                <w:lang w:eastAsia="ar-SA"/>
              </w:rPr>
            </w:pPr>
            <w:ins w:id="549" w:author="mosu01" w:date="2011-09-22T14:01:00Z">
              <w:r>
                <w:rPr>
                  <w:color w:val="000000"/>
                  <w:sz w:val="20"/>
                  <w:szCs w:val="22"/>
                  <w:lang w:eastAsia="ar-SA"/>
                </w:rPr>
                <w:t>point of no return;</w:t>
              </w:r>
            </w:ins>
          </w:p>
          <w:p w:rsidR="001D41B2" w:rsidRDefault="001D41B2" w:rsidP="001D41B2">
            <w:pPr>
              <w:widowControl w:val="0"/>
              <w:numPr>
                <w:ilvl w:val="0"/>
                <w:numId w:val="39"/>
              </w:numPr>
              <w:suppressAutoHyphens/>
              <w:snapToGrid w:val="0"/>
              <w:jc w:val="both"/>
              <w:rPr>
                <w:ins w:id="550" w:author="mosu01" w:date="2011-09-22T14:01:00Z"/>
                <w:color w:val="000000"/>
                <w:sz w:val="20"/>
                <w:lang w:eastAsia="ar-SA"/>
              </w:rPr>
            </w:pPr>
            <w:ins w:id="551" w:author="mosu01" w:date="2011-09-22T14:01:00Z">
              <w:r>
                <w:rPr>
                  <w:color w:val="000000"/>
                  <w:sz w:val="20"/>
                  <w:szCs w:val="22"/>
                  <w:lang w:eastAsia="ar-SA"/>
                </w:rPr>
                <w:t>anchorages (establish the anchoring position/area based on ships, cargo and environment</w:t>
              </w:r>
            </w:ins>
            <w:ins w:id="552" w:author="mosu01" w:date="2011-09-22T14:13:00Z">
              <w:r w:rsidR="00E042BC">
                <w:rPr>
                  <w:color w:val="000000"/>
                  <w:sz w:val="20"/>
                  <w:szCs w:val="22"/>
                  <w:lang w:eastAsia="ar-SA"/>
                </w:rPr>
                <w:t>al</w:t>
              </w:r>
            </w:ins>
            <w:ins w:id="553" w:author="mosu01" w:date="2011-09-22T14:01:00Z">
              <w:r>
                <w:rPr>
                  <w:color w:val="000000"/>
                  <w:sz w:val="20"/>
                  <w:szCs w:val="22"/>
                  <w:lang w:eastAsia="ar-SA"/>
                </w:rPr>
                <w:t xml:space="preserve"> factors);</w:t>
              </w:r>
            </w:ins>
          </w:p>
          <w:p w:rsidR="001D41B2" w:rsidRDefault="001D41B2" w:rsidP="001D41B2">
            <w:pPr>
              <w:widowControl w:val="0"/>
              <w:numPr>
                <w:ilvl w:val="0"/>
                <w:numId w:val="39"/>
              </w:numPr>
              <w:suppressAutoHyphens/>
              <w:snapToGrid w:val="0"/>
              <w:jc w:val="both"/>
              <w:rPr>
                <w:ins w:id="554" w:author="mosu01" w:date="2011-09-22T14:01:00Z"/>
                <w:color w:val="000000"/>
                <w:sz w:val="20"/>
                <w:lang w:eastAsia="ar-SA"/>
              </w:rPr>
            </w:pPr>
            <w:ins w:id="555" w:author="mosu01" w:date="2011-09-22T14:01:00Z">
              <w:r>
                <w:rPr>
                  <w:color w:val="000000"/>
                  <w:sz w:val="20"/>
                  <w:szCs w:val="22"/>
                  <w:lang w:eastAsia="ar-SA"/>
                </w:rPr>
                <w:t>slot management to allocate ships in a time window;</w:t>
              </w:r>
            </w:ins>
          </w:p>
          <w:p w:rsidR="001D41B2" w:rsidRDefault="001D41B2" w:rsidP="001D41B2">
            <w:pPr>
              <w:widowControl w:val="0"/>
              <w:numPr>
                <w:ilvl w:val="0"/>
                <w:numId w:val="39"/>
              </w:numPr>
              <w:suppressAutoHyphens/>
              <w:snapToGrid w:val="0"/>
              <w:jc w:val="both"/>
              <w:rPr>
                <w:ins w:id="556" w:author="mosu01" w:date="2011-09-22T14:01:00Z"/>
                <w:sz w:val="20"/>
                <w:lang w:eastAsia="ar-SA"/>
              </w:rPr>
            </w:pPr>
            <w:ins w:id="557" w:author="mosu01" w:date="2011-09-22T14:01:00Z">
              <w:r>
                <w:rPr>
                  <w:sz w:val="20"/>
                  <w:szCs w:val="22"/>
                  <w:shd w:val="clear" w:color="auto" w:fill="FFFF00"/>
                  <w:lang w:eastAsia="ar-SA"/>
                </w:rPr>
                <w:t>channel fairway dimensions</w:t>
              </w:r>
              <w:r>
                <w:rPr>
                  <w:sz w:val="20"/>
                  <w:szCs w:val="22"/>
                  <w:lang w:eastAsia="ar-SA"/>
                </w:rPr>
                <w:t>;</w:t>
              </w:r>
            </w:ins>
          </w:p>
          <w:p w:rsidR="001D41B2" w:rsidRDefault="001D41B2" w:rsidP="001D41B2">
            <w:pPr>
              <w:widowControl w:val="0"/>
              <w:numPr>
                <w:ilvl w:val="0"/>
                <w:numId w:val="39"/>
              </w:numPr>
              <w:suppressAutoHyphens/>
              <w:snapToGrid w:val="0"/>
              <w:jc w:val="both"/>
              <w:rPr>
                <w:ins w:id="558" w:author="mosu01" w:date="2011-09-22T14:01:00Z"/>
                <w:color w:val="000000"/>
                <w:sz w:val="20"/>
                <w:lang w:eastAsia="ar-SA"/>
              </w:rPr>
            </w:pPr>
            <w:ins w:id="559" w:author="mosu01" w:date="2011-09-22T14:01:00Z">
              <w:r>
                <w:rPr>
                  <w:color w:val="000000"/>
                  <w:sz w:val="20"/>
                  <w:szCs w:val="22"/>
                  <w:lang w:eastAsia="ar-SA"/>
                </w:rPr>
                <w:t>ship safety zone in case of particular operations;</w:t>
              </w:r>
            </w:ins>
          </w:p>
          <w:p w:rsidR="001D41B2" w:rsidRDefault="001D41B2" w:rsidP="001D41B2">
            <w:pPr>
              <w:widowControl w:val="0"/>
              <w:numPr>
                <w:ilvl w:val="0"/>
                <w:numId w:val="39"/>
              </w:numPr>
              <w:suppressAutoHyphens/>
              <w:snapToGrid w:val="0"/>
              <w:jc w:val="both"/>
              <w:rPr>
                <w:ins w:id="560" w:author="mosu01" w:date="2011-09-22T14:01:00Z"/>
                <w:color w:val="000000"/>
                <w:sz w:val="20"/>
                <w:lang w:eastAsia="ar-SA"/>
              </w:rPr>
            </w:pPr>
            <w:ins w:id="561" w:author="mosu01" w:date="2011-09-22T14:01:00Z">
              <w:r>
                <w:rPr>
                  <w:color w:val="000000"/>
                  <w:sz w:val="20"/>
                  <w:szCs w:val="22"/>
                  <w:lang w:eastAsia="ar-SA"/>
                </w:rPr>
                <w:t>exclusion zone in a sensitive geographic area;</w:t>
              </w:r>
            </w:ins>
          </w:p>
          <w:p w:rsidR="001D41B2" w:rsidRDefault="001D41B2" w:rsidP="001D41B2">
            <w:pPr>
              <w:widowControl w:val="0"/>
              <w:numPr>
                <w:ilvl w:val="0"/>
                <w:numId w:val="39"/>
              </w:numPr>
              <w:suppressAutoHyphens/>
              <w:snapToGrid w:val="0"/>
              <w:jc w:val="both"/>
              <w:rPr>
                <w:ins w:id="562" w:author="mosu01" w:date="2011-09-22T14:01:00Z"/>
                <w:color w:val="000000"/>
                <w:sz w:val="20"/>
                <w:lang w:eastAsia="ar-SA"/>
              </w:rPr>
            </w:pPr>
            <w:ins w:id="563" w:author="mosu01" w:date="2011-09-22T14:01:00Z">
              <w:r>
                <w:rPr>
                  <w:color w:val="000000"/>
                  <w:sz w:val="20"/>
                  <w:szCs w:val="22"/>
                  <w:lang w:eastAsia="ar-SA"/>
                </w:rPr>
                <w:t>daylight restrictions;</w:t>
              </w:r>
            </w:ins>
          </w:p>
          <w:p w:rsidR="001D41B2" w:rsidRDefault="001D41B2" w:rsidP="001D41B2">
            <w:pPr>
              <w:widowControl w:val="0"/>
              <w:numPr>
                <w:ilvl w:val="0"/>
                <w:numId w:val="39"/>
              </w:numPr>
              <w:suppressAutoHyphens/>
              <w:snapToGrid w:val="0"/>
              <w:jc w:val="both"/>
              <w:rPr>
                <w:ins w:id="564" w:author="mosu01" w:date="2011-09-22T14:01:00Z"/>
                <w:color w:val="000000"/>
                <w:sz w:val="20"/>
                <w:lang w:eastAsia="ar-SA"/>
              </w:rPr>
            </w:pPr>
            <w:ins w:id="565" w:author="mosu01" w:date="2011-09-22T14:01:00Z">
              <w:r>
                <w:rPr>
                  <w:color w:val="000000"/>
                  <w:sz w:val="20"/>
                  <w:szCs w:val="22"/>
                  <w:lang w:eastAsia="ar-SA"/>
                </w:rPr>
                <w:t xml:space="preserve">authorisation of ship movements; </w:t>
              </w:r>
            </w:ins>
          </w:p>
          <w:p w:rsidR="001D41B2" w:rsidRDefault="001D41B2" w:rsidP="001D41B2">
            <w:pPr>
              <w:widowControl w:val="0"/>
              <w:numPr>
                <w:ilvl w:val="0"/>
                <w:numId w:val="39"/>
              </w:numPr>
              <w:suppressAutoHyphens/>
              <w:snapToGrid w:val="0"/>
              <w:jc w:val="both"/>
              <w:rPr>
                <w:ins w:id="566" w:author="mosu01" w:date="2011-09-22T14:01:00Z"/>
                <w:color w:val="000000"/>
                <w:sz w:val="20"/>
                <w:lang w:eastAsia="ar-SA"/>
              </w:rPr>
            </w:pPr>
            <w:ins w:id="567" w:author="mosu01" w:date="2011-09-22T14:01:00Z">
              <w:r>
                <w:rPr>
                  <w:color w:val="000000"/>
                  <w:sz w:val="20"/>
                  <w:szCs w:val="22"/>
                  <w:lang w:eastAsia="ar-SA"/>
                </w:rPr>
                <w:t>control of arrivals and departures;</w:t>
              </w:r>
            </w:ins>
          </w:p>
          <w:p w:rsidR="001D41B2" w:rsidRDefault="001D41B2" w:rsidP="001D41B2">
            <w:pPr>
              <w:widowControl w:val="0"/>
              <w:numPr>
                <w:ilvl w:val="0"/>
                <w:numId w:val="39"/>
              </w:numPr>
              <w:suppressAutoHyphens/>
              <w:snapToGrid w:val="0"/>
              <w:jc w:val="both"/>
              <w:rPr>
                <w:ins w:id="568" w:author="mosu01" w:date="2011-09-22T14:01:00Z"/>
                <w:color w:val="000000"/>
                <w:sz w:val="20"/>
                <w:lang w:eastAsia="ar-SA"/>
              </w:rPr>
            </w:pPr>
            <w:ins w:id="569" w:author="mosu01" w:date="2011-09-22T14:01:00Z">
              <w:r>
                <w:rPr>
                  <w:color w:val="000000"/>
                  <w:sz w:val="20"/>
                  <w:szCs w:val="22"/>
                  <w:lang w:eastAsia="ar-SA"/>
                </w:rPr>
                <w:t>etc.</w:t>
              </w:r>
            </w:ins>
          </w:p>
        </w:tc>
      </w:tr>
      <w:tr w:rsidR="001D41B2" w:rsidTr="00E042BC">
        <w:trPr>
          <w:trHeight w:val="2365"/>
          <w:ins w:id="570" w:author="mosu01" w:date="2011-09-22T14:01:00Z"/>
        </w:trPr>
        <w:tc>
          <w:tcPr>
            <w:tcW w:w="3646" w:type="dxa"/>
            <w:tcBorders>
              <w:top w:val="single" w:sz="4" w:space="0" w:color="000000"/>
              <w:left w:val="single" w:sz="4" w:space="0" w:color="000000"/>
              <w:bottom w:val="single" w:sz="4" w:space="0" w:color="000000"/>
            </w:tcBorders>
            <w:shd w:val="clear" w:color="auto" w:fill="auto"/>
          </w:tcPr>
          <w:p w:rsidR="001D41B2" w:rsidRDefault="001D41B2" w:rsidP="00E042BC">
            <w:pPr>
              <w:snapToGrid w:val="0"/>
              <w:rPr>
                <w:ins w:id="571" w:author="mosu01" w:date="2011-09-22T14:01:00Z"/>
                <w:sz w:val="20"/>
                <w:shd w:val="clear" w:color="auto" w:fill="FFFF00"/>
                <w:lang w:eastAsia="ar-SA"/>
              </w:rPr>
            </w:pPr>
            <w:ins w:id="572" w:author="mosu01" w:date="2011-09-22T14:01:00Z">
              <w:r>
                <w:rPr>
                  <w:sz w:val="20"/>
                  <w:szCs w:val="22"/>
                  <w:lang w:eastAsia="ar-SA"/>
                </w:rPr>
                <w:t xml:space="preserve">Ship </w:t>
              </w:r>
              <w:r>
                <w:rPr>
                  <w:sz w:val="20"/>
                  <w:szCs w:val="22"/>
                  <w:shd w:val="clear" w:color="auto" w:fill="FFFF00"/>
                  <w:lang w:eastAsia="ar-SA"/>
                </w:rPr>
                <w:t>actions</w:t>
              </w:r>
            </w:ins>
          </w:p>
          <w:p w:rsidR="001D41B2" w:rsidRDefault="001D41B2" w:rsidP="00E042BC">
            <w:pPr>
              <w:snapToGrid w:val="0"/>
              <w:rPr>
                <w:ins w:id="573" w:author="mosu01" w:date="2011-09-22T14:01:00Z"/>
                <w:sz w:val="20"/>
                <w:lang w:eastAsia="ar-SA"/>
              </w:rPr>
            </w:pPr>
          </w:p>
        </w:tc>
        <w:tc>
          <w:tcPr>
            <w:tcW w:w="5765" w:type="dxa"/>
            <w:tcBorders>
              <w:top w:val="single" w:sz="4" w:space="0" w:color="000000"/>
              <w:left w:val="single" w:sz="4" w:space="0" w:color="000000"/>
              <w:bottom w:val="single" w:sz="4" w:space="0" w:color="000000"/>
              <w:right w:val="single" w:sz="4" w:space="0" w:color="000000"/>
            </w:tcBorders>
            <w:shd w:val="clear" w:color="auto" w:fill="auto"/>
          </w:tcPr>
          <w:p w:rsidR="001D41B2" w:rsidRDefault="001D41B2" w:rsidP="00E042BC">
            <w:pPr>
              <w:snapToGrid w:val="0"/>
              <w:jc w:val="both"/>
              <w:rPr>
                <w:ins w:id="574" w:author="mosu01" w:date="2011-09-22T14:01:00Z"/>
                <w:sz w:val="20"/>
                <w:lang w:eastAsia="ar-SA"/>
              </w:rPr>
            </w:pPr>
            <w:ins w:id="575" w:author="mosu01" w:date="2011-09-22T14:01:00Z">
              <w:r>
                <w:rPr>
                  <w:sz w:val="20"/>
                  <w:szCs w:val="22"/>
                  <w:lang w:eastAsia="ar-SA"/>
                </w:rPr>
                <w:t>Information regarding:</w:t>
              </w:r>
            </w:ins>
          </w:p>
          <w:p w:rsidR="001D41B2" w:rsidRDefault="001D41B2" w:rsidP="001D41B2">
            <w:pPr>
              <w:widowControl w:val="0"/>
              <w:numPr>
                <w:ilvl w:val="0"/>
                <w:numId w:val="40"/>
              </w:numPr>
              <w:suppressAutoHyphens/>
              <w:snapToGrid w:val="0"/>
              <w:jc w:val="both"/>
              <w:rPr>
                <w:ins w:id="576" w:author="mosu01" w:date="2011-09-22T14:01:00Z"/>
                <w:sz w:val="20"/>
                <w:lang w:eastAsia="ar-SA"/>
              </w:rPr>
            </w:pPr>
            <w:ins w:id="577" w:author="mosu01" w:date="2011-09-22T14:01:00Z">
              <w:r>
                <w:rPr>
                  <w:sz w:val="20"/>
                  <w:szCs w:val="22"/>
                  <w:lang w:eastAsia="ar-SA"/>
                </w:rPr>
                <w:t>request/instruction to alter course and/or speed;</w:t>
              </w:r>
            </w:ins>
          </w:p>
          <w:p w:rsidR="001D41B2" w:rsidRDefault="001D41B2" w:rsidP="001D41B2">
            <w:pPr>
              <w:widowControl w:val="0"/>
              <w:numPr>
                <w:ilvl w:val="0"/>
                <w:numId w:val="40"/>
              </w:numPr>
              <w:suppressAutoHyphens/>
              <w:snapToGrid w:val="0"/>
              <w:jc w:val="both"/>
              <w:rPr>
                <w:ins w:id="578" w:author="mosu01" w:date="2011-09-22T14:01:00Z"/>
                <w:sz w:val="20"/>
                <w:lang w:eastAsia="ar-SA"/>
              </w:rPr>
            </w:pPr>
            <w:ins w:id="579" w:author="mosu01" w:date="2011-09-22T14:01:00Z">
              <w:r>
                <w:rPr>
                  <w:sz w:val="20"/>
                  <w:szCs w:val="22"/>
                  <w:lang w:eastAsia="ar-SA"/>
                </w:rPr>
                <w:t>request/instruction of keep clear from area/position;</w:t>
              </w:r>
            </w:ins>
          </w:p>
          <w:p w:rsidR="001D41B2" w:rsidRDefault="001D41B2" w:rsidP="001D41B2">
            <w:pPr>
              <w:widowControl w:val="0"/>
              <w:numPr>
                <w:ilvl w:val="0"/>
                <w:numId w:val="40"/>
              </w:numPr>
              <w:suppressAutoHyphens/>
              <w:snapToGrid w:val="0"/>
              <w:jc w:val="both"/>
              <w:rPr>
                <w:ins w:id="580" w:author="mosu01" w:date="2011-09-22T14:01:00Z"/>
                <w:rFonts w:cs="Arial"/>
                <w:sz w:val="20"/>
                <w:lang w:eastAsia="ar-SA"/>
              </w:rPr>
            </w:pPr>
            <w:ins w:id="581" w:author="mosu01" w:date="2011-09-22T14:01:00Z">
              <w:r>
                <w:rPr>
                  <w:sz w:val="20"/>
                  <w:szCs w:val="22"/>
                  <w:lang w:eastAsia="ar-SA"/>
                </w:rPr>
                <w:t xml:space="preserve">request/instruction of </w:t>
              </w:r>
              <w:r>
                <w:rPr>
                  <w:rFonts w:cs="Arial"/>
                  <w:sz w:val="20"/>
                  <w:szCs w:val="22"/>
                  <w:lang w:eastAsia="ar-SA"/>
                </w:rPr>
                <w:t>close up/drop back on/from other vessels;</w:t>
              </w:r>
            </w:ins>
          </w:p>
          <w:p w:rsidR="001D41B2" w:rsidRDefault="001D41B2" w:rsidP="001D41B2">
            <w:pPr>
              <w:widowControl w:val="0"/>
              <w:numPr>
                <w:ilvl w:val="0"/>
                <w:numId w:val="40"/>
              </w:numPr>
              <w:suppressAutoHyphens/>
              <w:snapToGrid w:val="0"/>
              <w:jc w:val="both"/>
              <w:rPr>
                <w:ins w:id="582" w:author="mosu01" w:date="2011-09-22T14:01:00Z"/>
                <w:rFonts w:cs="Arial"/>
                <w:sz w:val="20"/>
                <w:lang w:eastAsia="ar-SA"/>
              </w:rPr>
            </w:pPr>
            <w:ins w:id="583" w:author="mosu01" w:date="2011-09-22T14:01:00Z">
              <w:r>
                <w:rPr>
                  <w:rFonts w:cs="Arial"/>
                  <w:sz w:val="20"/>
                  <w:szCs w:val="22"/>
                  <w:lang w:eastAsia="ar-SA"/>
                </w:rPr>
                <w:t>fairway speed limitation;</w:t>
              </w:r>
            </w:ins>
          </w:p>
          <w:p w:rsidR="001D41B2" w:rsidRDefault="001D41B2" w:rsidP="001D41B2">
            <w:pPr>
              <w:widowControl w:val="0"/>
              <w:numPr>
                <w:ilvl w:val="0"/>
                <w:numId w:val="40"/>
              </w:numPr>
              <w:suppressAutoHyphens/>
              <w:snapToGrid w:val="0"/>
              <w:jc w:val="both"/>
              <w:rPr>
                <w:ins w:id="584" w:author="mosu01" w:date="2011-09-22T14:01:00Z"/>
                <w:rFonts w:cs="Arial"/>
                <w:sz w:val="20"/>
                <w:lang w:eastAsia="ar-SA"/>
              </w:rPr>
            </w:pPr>
            <w:ins w:id="585" w:author="mosu01" w:date="2011-09-22T14:01:00Z">
              <w:r>
                <w:rPr>
                  <w:rFonts w:cs="Arial"/>
                  <w:sz w:val="20"/>
                  <w:szCs w:val="22"/>
                  <w:lang w:eastAsia="ar-SA"/>
                </w:rPr>
                <w:t>overtaking permitted/not permitted;</w:t>
              </w:r>
            </w:ins>
          </w:p>
          <w:p w:rsidR="001D41B2" w:rsidRDefault="001D41B2" w:rsidP="001D41B2">
            <w:pPr>
              <w:widowControl w:val="0"/>
              <w:numPr>
                <w:ilvl w:val="0"/>
                <w:numId w:val="40"/>
              </w:numPr>
              <w:suppressAutoHyphens/>
              <w:snapToGrid w:val="0"/>
              <w:jc w:val="both"/>
              <w:rPr>
                <w:ins w:id="586" w:author="mosu01" w:date="2011-09-22T14:01:00Z"/>
                <w:color w:val="000000"/>
                <w:sz w:val="20"/>
                <w:lang w:eastAsia="ar-SA"/>
              </w:rPr>
            </w:pPr>
            <w:ins w:id="587" w:author="mosu01" w:date="2011-09-22T14:01:00Z">
              <w:r>
                <w:rPr>
                  <w:color w:val="000000"/>
                  <w:sz w:val="20"/>
                  <w:szCs w:val="22"/>
                  <w:lang w:eastAsia="ar-SA"/>
                </w:rPr>
                <w:t>etc.</w:t>
              </w:r>
            </w:ins>
          </w:p>
        </w:tc>
      </w:tr>
    </w:tbl>
    <w:p w:rsidR="001D41B2" w:rsidRDefault="001D41B2" w:rsidP="00145093">
      <w:pPr>
        <w:rPr>
          <w:ins w:id="588" w:author="mosu01" w:date="2011-09-22T14:01:00Z"/>
          <w:szCs w:val="22"/>
          <w:lang w:val="en-US"/>
        </w:rPr>
      </w:pPr>
    </w:p>
    <w:p w:rsidR="001D41B2" w:rsidRDefault="001D41B2" w:rsidP="00145093">
      <w:pPr>
        <w:rPr>
          <w:szCs w:val="22"/>
          <w:lang w:val="en-US"/>
        </w:rPr>
      </w:pPr>
    </w:p>
    <w:tbl>
      <w:tblPr>
        <w:tblW w:w="0" w:type="auto"/>
        <w:tblInd w:w="-30" w:type="dxa"/>
        <w:tblLayout w:type="fixed"/>
        <w:tblLook w:val="0000" w:firstRow="0" w:lastRow="0" w:firstColumn="0" w:lastColumn="0" w:noHBand="0" w:noVBand="0"/>
      </w:tblPr>
      <w:tblGrid>
        <w:gridCol w:w="3652"/>
        <w:gridCol w:w="5730"/>
      </w:tblGrid>
      <w:tr w:rsidR="008D48B6" w:rsidTr="00145093">
        <w:trPr>
          <w:trHeight w:val="272"/>
        </w:trPr>
        <w:tc>
          <w:tcPr>
            <w:tcW w:w="3652" w:type="dxa"/>
            <w:tcBorders>
              <w:top w:val="single" w:sz="4" w:space="0" w:color="000000"/>
              <w:left w:val="single" w:sz="4" w:space="0" w:color="000000"/>
              <w:bottom w:val="single" w:sz="4" w:space="0" w:color="000000"/>
            </w:tcBorders>
          </w:tcPr>
          <w:p w:rsidR="008D48B6" w:rsidRDefault="008D48B6" w:rsidP="00145093">
            <w:pPr>
              <w:snapToGrid w:val="0"/>
              <w:rPr>
                <w:b/>
                <w:sz w:val="20"/>
                <w:lang w:val="en-US"/>
              </w:rPr>
            </w:pPr>
            <w:del w:id="589" w:author="mosu01" w:date="2011-09-22T14:04:00Z">
              <w:r w:rsidDel="001D41B2">
                <w:rPr>
                  <w:b/>
                  <w:sz w:val="20"/>
                  <w:szCs w:val="22"/>
                  <w:lang w:val="en-US"/>
                </w:rPr>
                <w:delText xml:space="preserve">Types of </w:delText>
              </w:r>
              <w:r w:rsidR="006F72BC" w:rsidRPr="006F72BC" w:rsidDel="001D41B2">
                <w:rPr>
                  <w:b/>
                  <w:sz w:val="20"/>
                  <w:szCs w:val="22"/>
                  <w:highlight w:val="yellow"/>
                  <w:lang w:val="en-US"/>
                </w:rPr>
                <w:delText>situation</w:delText>
              </w:r>
              <w:r w:rsidR="006F72BC" w:rsidDel="001D41B2">
                <w:rPr>
                  <w:b/>
                  <w:sz w:val="20"/>
                  <w:szCs w:val="22"/>
                  <w:lang w:val="en-US"/>
                </w:rPr>
                <w:delText>/</w:delText>
              </w:r>
              <w:r w:rsidDel="001D41B2">
                <w:rPr>
                  <w:b/>
                  <w:sz w:val="20"/>
                  <w:szCs w:val="22"/>
                  <w:shd w:val="clear" w:color="auto" w:fill="FFFF00"/>
                  <w:lang w:val="en-US"/>
                </w:rPr>
                <w:delText>information</w:delText>
              </w:r>
              <w:r w:rsidDel="001D41B2">
                <w:rPr>
                  <w:b/>
                  <w:sz w:val="20"/>
                  <w:szCs w:val="22"/>
                  <w:lang w:val="en-US"/>
                </w:rPr>
                <w:delText>:</w:delText>
              </w:r>
            </w:del>
          </w:p>
        </w:tc>
        <w:tc>
          <w:tcPr>
            <w:tcW w:w="5730" w:type="dxa"/>
            <w:tcBorders>
              <w:top w:val="single" w:sz="4" w:space="0" w:color="000000"/>
              <w:left w:val="single" w:sz="4" w:space="0" w:color="000000"/>
              <w:bottom w:val="single" w:sz="4" w:space="0" w:color="000000"/>
              <w:right w:val="single" w:sz="4" w:space="0" w:color="000000"/>
            </w:tcBorders>
          </w:tcPr>
          <w:p w:rsidR="008D48B6" w:rsidRDefault="008D48B6" w:rsidP="00145093">
            <w:pPr>
              <w:snapToGrid w:val="0"/>
              <w:rPr>
                <w:b/>
                <w:sz w:val="20"/>
                <w:lang w:val="en-US"/>
              </w:rPr>
            </w:pPr>
            <w:del w:id="590" w:author="mosu01" w:date="2011-09-22T14:04:00Z">
              <w:r w:rsidDel="001D41B2">
                <w:rPr>
                  <w:b/>
                  <w:sz w:val="20"/>
                  <w:szCs w:val="22"/>
                  <w:lang w:val="en-US"/>
                </w:rPr>
                <w:delText>Examples:</w:delText>
              </w:r>
            </w:del>
          </w:p>
        </w:tc>
      </w:tr>
      <w:tr w:rsidR="008D48B6" w:rsidTr="00145093">
        <w:tc>
          <w:tcPr>
            <w:tcW w:w="3652" w:type="dxa"/>
            <w:tcBorders>
              <w:top w:val="single" w:sz="4" w:space="0" w:color="000000"/>
              <w:left w:val="single" w:sz="4" w:space="0" w:color="000000"/>
              <w:bottom w:val="single" w:sz="4" w:space="0" w:color="000000"/>
            </w:tcBorders>
          </w:tcPr>
          <w:p w:rsidR="008D48B6" w:rsidRDefault="008D48B6" w:rsidP="00145093">
            <w:pPr>
              <w:snapToGrid w:val="0"/>
              <w:rPr>
                <w:sz w:val="20"/>
                <w:lang w:val="en-US"/>
              </w:rPr>
            </w:pPr>
            <w:del w:id="591" w:author="mosu01" w:date="2011-09-22T14:04:00Z">
              <w:r w:rsidDel="001D41B2">
                <w:rPr>
                  <w:sz w:val="20"/>
                  <w:szCs w:val="22"/>
                  <w:lang w:val="en-US"/>
                </w:rPr>
                <w:delText>Clearance and forward planning</w:delText>
              </w:r>
            </w:del>
          </w:p>
        </w:tc>
        <w:tc>
          <w:tcPr>
            <w:tcW w:w="5730" w:type="dxa"/>
            <w:tcBorders>
              <w:top w:val="single" w:sz="4" w:space="0" w:color="000000"/>
              <w:left w:val="single" w:sz="4" w:space="0" w:color="000000"/>
              <w:bottom w:val="single" w:sz="4" w:space="0" w:color="000000"/>
              <w:right w:val="single" w:sz="4" w:space="0" w:color="000000"/>
            </w:tcBorders>
          </w:tcPr>
          <w:p w:rsidR="008D48B6" w:rsidDel="001D41B2" w:rsidRDefault="008D48B6" w:rsidP="00145093">
            <w:pPr>
              <w:snapToGrid w:val="0"/>
              <w:jc w:val="both"/>
              <w:rPr>
                <w:del w:id="592" w:author="mosu01" w:date="2011-09-22T14:04:00Z"/>
                <w:sz w:val="20"/>
                <w:lang w:val="en-US"/>
              </w:rPr>
            </w:pPr>
            <w:del w:id="593" w:author="mosu01" w:date="2011-09-22T14:04:00Z">
              <w:r w:rsidDel="001D41B2">
                <w:rPr>
                  <w:sz w:val="20"/>
                  <w:szCs w:val="22"/>
                  <w:lang w:val="en-US"/>
                </w:rPr>
                <w:delText xml:space="preserve">Give authorization under conditional circumstance to the vessels to enter/leave to/from berth or anchorage position or proceed into the fairway; </w:delText>
              </w:r>
            </w:del>
          </w:p>
          <w:p w:rsidR="008D48B6" w:rsidRDefault="008D48B6" w:rsidP="00145093">
            <w:pPr>
              <w:snapToGrid w:val="0"/>
              <w:jc w:val="both"/>
              <w:rPr>
                <w:sz w:val="20"/>
                <w:lang w:val="en-US"/>
              </w:rPr>
            </w:pPr>
            <w:del w:id="594" w:author="mosu01" w:date="2011-09-22T14:04:00Z">
              <w:r w:rsidDel="001D41B2">
                <w:rPr>
                  <w:sz w:val="20"/>
                  <w:szCs w:val="22"/>
                  <w:lang w:val="en-US"/>
                </w:rPr>
                <w:delText>to arrive at reporting point/pilot station at schedule time; etc.</w:delText>
              </w:r>
            </w:del>
          </w:p>
        </w:tc>
      </w:tr>
      <w:tr w:rsidR="008D48B6" w:rsidTr="00145093">
        <w:tc>
          <w:tcPr>
            <w:tcW w:w="3652" w:type="dxa"/>
            <w:tcBorders>
              <w:top w:val="single" w:sz="4" w:space="0" w:color="000000"/>
              <w:left w:val="single" w:sz="4" w:space="0" w:color="000000"/>
              <w:bottom w:val="single" w:sz="4" w:space="0" w:color="000000"/>
            </w:tcBorders>
          </w:tcPr>
          <w:p w:rsidR="008D48B6" w:rsidRDefault="008D48B6" w:rsidP="00145093">
            <w:pPr>
              <w:autoSpaceDE w:val="0"/>
              <w:snapToGrid w:val="0"/>
              <w:rPr>
                <w:sz w:val="20"/>
                <w:lang w:val="en-US"/>
              </w:rPr>
            </w:pPr>
            <w:del w:id="595" w:author="mosu01" w:date="2011-09-22T14:04:00Z">
              <w:r w:rsidDel="001D41B2">
                <w:rPr>
                  <w:sz w:val="20"/>
                  <w:szCs w:val="22"/>
                  <w:lang w:val="en-US"/>
                </w:rPr>
                <w:delText xml:space="preserve">Anchoring </w:delText>
              </w:r>
            </w:del>
          </w:p>
        </w:tc>
        <w:tc>
          <w:tcPr>
            <w:tcW w:w="5730" w:type="dxa"/>
            <w:tcBorders>
              <w:top w:val="single" w:sz="4" w:space="0" w:color="000000"/>
              <w:left w:val="single" w:sz="4" w:space="0" w:color="000000"/>
              <w:bottom w:val="single" w:sz="4" w:space="0" w:color="000000"/>
              <w:right w:val="single" w:sz="4" w:space="0" w:color="000000"/>
            </w:tcBorders>
          </w:tcPr>
          <w:p w:rsidR="008D48B6" w:rsidRDefault="008D48B6" w:rsidP="00145093">
            <w:pPr>
              <w:snapToGrid w:val="0"/>
              <w:jc w:val="both"/>
              <w:rPr>
                <w:sz w:val="20"/>
                <w:lang w:val="en-US"/>
              </w:rPr>
            </w:pPr>
            <w:del w:id="596" w:author="mosu01" w:date="2011-09-22T14:04:00Z">
              <w:r w:rsidDel="001D41B2">
                <w:rPr>
                  <w:sz w:val="20"/>
                  <w:szCs w:val="22"/>
                  <w:lang w:val="en-US"/>
                </w:rPr>
                <w:delText>Monitoring anchoring position; etc.</w:delText>
              </w:r>
            </w:del>
          </w:p>
        </w:tc>
      </w:tr>
      <w:tr w:rsidR="008D48B6" w:rsidTr="00145093">
        <w:tc>
          <w:tcPr>
            <w:tcW w:w="3652" w:type="dxa"/>
            <w:tcBorders>
              <w:top w:val="single" w:sz="4" w:space="0" w:color="000000"/>
              <w:left w:val="single" w:sz="4" w:space="0" w:color="000000"/>
              <w:bottom w:val="single" w:sz="4" w:space="0" w:color="000000"/>
            </w:tcBorders>
          </w:tcPr>
          <w:p w:rsidR="008D48B6" w:rsidRDefault="008D48B6" w:rsidP="00145093">
            <w:pPr>
              <w:autoSpaceDE w:val="0"/>
              <w:snapToGrid w:val="0"/>
              <w:rPr>
                <w:sz w:val="20"/>
                <w:lang w:val="en-US"/>
              </w:rPr>
            </w:pPr>
            <w:del w:id="597" w:author="mosu01" w:date="2011-09-22T14:04:00Z">
              <w:r w:rsidDel="001D41B2">
                <w:rPr>
                  <w:sz w:val="20"/>
                  <w:szCs w:val="22"/>
                  <w:lang w:val="en-US"/>
                </w:rPr>
                <w:delText>Enforcement</w:delText>
              </w:r>
            </w:del>
          </w:p>
        </w:tc>
        <w:tc>
          <w:tcPr>
            <w:tcW w:w="5730" w:type="dxa"/>
            <w:tcBorders>
              <w:top w:val="single" w:sz="4" w:space="0" w:color="000000"/>
              <w:left w:val="single" w:sz="4" w:space="0" w:color="000000"/>
              <w:bottom w:val="single" w:sz="4" w:space="0" w:color="000000"/>
              <w:right w:val="single" w:sz="4" w:space="0" w:color="000000"/>
            </w:tcBorders>
          </w:tcPr>
          <w:p w:rsidR="008D48B6" w:rsidRDefault="008D48B6" w:rsidP="00145093">
            <w:pPr>
              <w:snapToGrid w:val="0"/>
              <w:jc w:val="both"/>
              <w:rPr>
                <w:sz w:val="20"/>
                <w:lang w:val="en-US"/>
              </w:rPr>
            </w:pPr>
            <w:del w:id="598" w:author="mosu01" w:date="2011-09-22T14:04:00Z">
              <w:r w:rsidDel="001D41B2">
                <w:rPr>
                  <w:sz w:val="20"/>
                  <w:szCs w:val="22"/>
                  <w:lang w:val="en-US"/>
                </w:rPr>
                <w:delText xml:space="preserve">Enforce the application of rule of the road and local bye-law; </w:delText>
              </w:r>
            </w:del>
          </w:p>
        </w:tc>
      </w:tr>
      <w:tr w:rsidR="008D48B6" w:rsidTr="00145093">
        <w:tc>
          <w:tcPr>
            <w:tcW w:w="3652" w:type="dxa"/>
            <w:tcBorders>
              <w:top w:val="single" w:sz="4" w:space="0" w:color="000000"/>
              <w:left w:val="single" w:sz="4" w:space="0" w:color="000000"/>
              <w:bottom w:val="single" w:sz="4" w:space="0" w:color="000000"/>
            </w:tcBorders>
          </w:tcPr>
          <w:p w:rsidR="008D48B6" w:rsidRDefault="008D48B6" w:rsidP="00145093">
            <w:pPr>
              <w:autoSpaceDE w:val="0"/>
              <w:snapToGrid w:val="0"/>
              <w:rPr>
                <w:sz w:val="20"/>
                <w:lang w:val="en-US"/>
              </w:rPr>
            </w:pPr>
            <w:del w:id="599" w:author="mosu01" w:date="2011-09-22T14:04:00Z">
              <w:r w:rsidDel="001D41B2">
                <w:rPr>
                  <w:sz w:val="20"/>
                  <w:szCs w:val="22"/>
                  <w:lang w:val="en-US"/>
                </w:rPr>
                <w:delText xml:space="preserve">Waterspace Management Techniques </w:delText>
              </w:r>
            </w:del>
          </w:p>
        </w:tc>
        <w:tc>
          <w:tcPr>
            <w:tcW w:w="5730" w:type="dxa"/>
            <w:tcBorders>
              <w:top w:val="single" w:sz="4" w:space="0" w:color="000000"/>
              <w:left w:val="single" w:sz="4" w:space="0" w:color="000000"/>
              <w:bottom w:val="single" w:sz="4" w:space="0" w:color="000000"/>
              <w:right w:val="single" w:sz="4" w:space="0" w:color="000000"/>
            </w:tcBorders>
          </w:tcPr>
          <w:p w:rsidR="008D48B6" w:rsidRDefault="008D48B6" w:rsidP="00145093">
            <w:pPr>
              <w:snapToGrid w:val="0"/>
              <w:jc w:val="both"/>
              <w:rPr>
                <w:color w:val="000000"/>
                <w:sz w:val="20"/>
                <w:lang w:val="en-US"/>
              </w:rPr>
            </w:pPr>
            <w:del w:id="600" w:author="mosu01" w:date="2011-09-22T14:04:00Z">
              <w:r w:rsidDel="001D41B2">
                <w:rPr>
                  <w:sz w:val="20"/>
                  <w:szCs w:val="22"/>
                  <w:lang w:val="en-US"/>
                </w:rPr>
                <w:delText>Use of: o</w:delText>
              </w:r>
              <w:r w:rsidDel="001D41B2">
                <w:rPr>
                  <w:color w:val="000000"/>
                  <w:sz w:val="20"/>
                  <w:szCs w:val="22"/>
                  <w:lang w:val="en-US"/>
                </w:rPr>
                <w:delText xml:space="preserve">ne-way traffic in a channel, slot management to </w:delText>
              </w:r>
              <w:r w:rsidR="00EB6DBD" w:rsidDel="001D41B2">
                <w:rPr>
                  <w:color w:val="000000"/>
                  <w:sz w:val="20"/>
                  <w:szCs w:val="22"/>
                  <w:lang w:val="en-US"/>
                </w:rPr>
                <w:delText>allocate ships in a time window, distance separation</w:delText>
              </w:r>
              <w:r w:rsidDel="001D41B2">
                <w:rPr>
                  <w:color w:val="000000"/>
                  <w:sz w:val="20"/>
                  <w:szCs w:val="22"/>
                  <w:lang w:val="en-US"/>
                </w:rPr>
                <w:delText>, ship safety zone in case of particular operations, exclusion zone in a sensitive geographic area, control of arrivals and departures; etc.</w:delText>
              </w:r>
            </w:del>
          </w:p>
        </w:tc>
      </w:tr>
      <w:tr w:rsidR="008D48B6" w:rsidTr="00145093">
        <w:tc>
          <w:tcPr>
            <w:tcW w:w="3652" w:type="dxa"/>
            <w:tcBorders>
              <w:top w:val="single" w:sz="4" w:space="0" w:color="000000"/>
              <w:left w:val="single" w:sz="4" w:space="0" w:color="000000"/>
              <w:bottom w:val="single" w:sz="4" w:space="0" w:color="000000"/>
            </w:tcBorders>
          </w:tcPr>
          <w:p w:rsidR="008D48B6" w:rsidRDefault="008D48B6" w:rsidP="00145093">
            <w:pPr>
              <w:snapToGrid w:val="0"/>
              <w:rPr>
                <w:sz w:val="20"/>
                <w:lang w:val="en-US"/>
              </w:rPr>
            </w:pPr>
            <w:del w:id="601" w:author="mosu01" w:date="2011-09-22T14:04:00Z">
              <w:r w:rsidDel="001D41B2">
                <w:rPr>
                  <w:sz w:val="20"/>
                  <w:szCs w:val="22"/>
                  <w:lang w:val="en-US"/>
                </w:rPr>
                <w:delText>Advice or instruction</w:delText>
              </w:r>
            </w:del>
          </w:p>
        </w:tc>
        <w:tc>
          <w:tcPr>
            <w:tcW w:w="5730" w:type="dxa"/>
            <w:tcBorders>
              <w:top w:val="single" w:sz="4" w:space="0" w:color="000000"/>
              <w:left w:val="single" w:sz="4" w:space="0" w:color="000000"/>
              <w:bottom w:val="single" w:sz="4" w:space="0" w:color="000000"/>
              <w:right w:val="single" w:sz="4" w:space="0" w:color="000000"/>
            </w:tcBorders>
          </w:tcPr>
          <w:p w:rsidR="008D48B6" w:rsidDel="001D41B2" w:rsidRDefault="008D48B6" w:rsidP="00145093">
            <w:pPr>
              <w:snapToGrid w:val="0"/>
              <w:jc w:val="both"/>
              <w:rPr>
                <w:del w:id="602" w:author="mosu01" w:date="2011-09-22T14:04:00Z"/>
                <w:rFonts w:cs="Arial"/>
                <w:sz w:val="20"/>
                <w:lang w:val="en-US"/>
              </w:rPr>
            </w:pPr>
            <w:del w:id="603" w:author="mosu01" w:date="2011-09-22T14:04:00Z">
              <w:r w:rsidDel="001D41B2">
                <w:rPr>
                  <w:sz w:val="20"/>
                  <w:szCs w:val="22"/>
                  <w:lang w:val="en-US"/>
                </w:rPr>
                <w:delText xml:space="preserve">Request to alter course and/or speed; request of keep clear from area/position, request of </w:delText>
              </w:r>
              <w:r w:rsidDel="001D41B2">
                <w:rPr>
                  <w:rFonts w:cs="Arial"/>
                  <w:sz w:val="20"/>
                  <w:szCs w:val="22"/>
                  <w:lang w:val="en-US"/>
                </w:rPr>
                <w:delText xml:space="preserve">close up/drop back on/from other vessels; etc. </w:delText>
              </w:r>
            </w:del>
          </w:p>
          <w:p w:rsidR="008D48B6" w:rsidRDefault="008D48B6" w:rsidP="00145093">
            <w:pPr>
              <w:snapToGrid w:val="0"/>
              <w:jc w:val="both"/>
              <w:rPr>
                <w:color w:val="000000"/>
                <w:sz w:val="20"/>
                <w:lang w:val="en-US"/>
              </w:rPr>
            </w:pPr>
            <w:del w:id="604" w:author="mosu01" w:date="2011-09-22T14:04:00Z">
              <w:r w:rsidDel="001D41B2">
                <w:rPr>
                  <w:color w:val="000000"/>
                  <w:sz w:val="20"/>
                  <w:szCs w:val="22"/>
                  <w:lang w:val="en-US"/>
                </w:rPr>
                <w:delText xml:space="preserve">advice about vessels with VTS sailing/route plans </w:delText>
              </w:r>
            </w:del>
          </w:p>
        </w:tc>
      </w:tr>
      <w:tr w:rsidR="008D48B6" w:rsidTr="00145093">
        <w:tc>
          <w:tcPr>
            <w:tcW w:w="3652" w:type="dxa"/>
            <w:tcBorders>
              <w:left w:val="single" w:sz="4" w:space="0" w:color="000000"/>
              <w:bottom w:val="single" w:sz="4" w:space="0" w:color="000000"/>
            </w:tcBorders>
          </w:tcPr>
          <w:p w:rsidR="008D48B6" w:rsidRDefault="008D48B6" w:rsidP="00145093">
            <w:pPr>
              <w:snapToGrid w:val="0"/>
              <w:rPr>
                <w:sz w:val="20"/>
                <w:lang w:val="en-US"/>
              </w:rPr>
            </w:pPr>
            <w:del w:id="605" w:author="mosu01" w:date="2011-09-22T14:04:00Z">
              <w:r w:rsidDel="001D41B2">
                <w:rPr>
                  <w:sz w:val="20"/>
                  <w:szCs w:val="22"/>
                  <w:lang w:val="en-US"/>
                </w:rPr>
                <w:delText>Traffic information</w:delText>
              </w:r>
            </w:del>
          </w:p>
        </w:tc>
        <w:tc>
          <w:tcPr>
            <w:tcW w:w="5730" w:type="dxa"/>
            <w:tcBorders>
              <w:top w:val="single" w:sz="4" w:space="0" w:color="000000"/>
              <w:left w:val="single" w:sz="4" w:space="0" w:color="000000"/>
              <w:bottom w:val="single" w:sz="4" w:space="0" w:color="000000"/>
              <w:right w:val="single" w:sz="4" w:space="0" w:color="000000"/>
            </w:tcBorders>
          </w:tcPr>
          <w:p w:rsidR="008D48B6" w:rsidRDefault="008D48B6" w:rsidP="00145093">
            <w:pPr>
              <w:snapToGrid w:val="0"/>
              <w:jc w:val="both"/>
              <w:rPr>
                <w:sz w:val="20"/>
                <w:lang w:val="en-US"/>
              </w:rPr>
            </w:pPr>
            <w:del w:id="606" w:author="mosu01" w:date="2011-09-22T14:04:00Z">
              <w:r w:rsidDel="001D41B2">
                <w:rPr>
                  <w:sz w:val="20"/>
                  <w:szCs w:val="22"/>
                  <w:lang w:val="en-US"/>
                </w:rPr>
                <w:delText>Information concerning ship movements such as inbound/outbound from channel/port/fairway; special operations such us submerged work; traffic congestion and special vessels with limited maneuverability; etc.</w:delText>
              </w:r>
            </w:del>
          </w:p>
        </w:tc>
      </w:tr>
      <w:tr w:rsidR="008D48B6" w:rsidTr="00145093">
        <w:tc>
          <w:tcPr>
            <w:tcW w:w="3652" w:type="dxa"/>
            <w:tcBorders>
              <w:left w:val="single" w:sz="4" w:space="0" w:color="000000"/>
              <w:bottom w:val="single" w:sz="4" w:space="0" w:color="000000"/>
            </w:tcBorders>
          </w:tcPr>
          <w:p w:rsidR="008D48B6" w:rsidRDefault="008D48B6" w:rsidP="00145093">
            <w:pPr>
              <w:snapToGrid w:val="0"/>
              <w:rPr>
                <w:sz w:val="20"/>
                <w:lang w:val="en-US"/>
              </w:rPr>
            </w:pPr>
            <w:del w:id="607" w:author="mosu01" w:date="2011-09-22T14:04:00Z">
              <w:r w:rsidDel="001D41B2">
                <w:rPr>
                  <w:sz w:val="20"/>
                  <w:szCs w:val="22"/>
                  <w:lang w:val="en-US"/>
                </w:rPr>
                <w:delText>Navigational information</w:delText>
              </w:r>
            </w:del>
          </w:p>
        </w:tc>
        <w:tc>
          <w:tcPr>
            <w:tcW w:w="5730" w:type="dxa"/>
            <w:tcBorders>
              <w:left w:val="single" w:sz="4" w:space="0" w:color="000000"/>
              <w:bottom w:val="single" w:sz="4" w:space="0" w:color="000000"/>
              <w:right w:val="single" w:sz="4" w:space="0" w:color="000000"/>
            </w:tcBorders>
          </w:tcPr>
          <w:p w:rsidR="008D48B6" w:rsidRDefault="006F72BC" w:rsidP="00145093">
            <w:pPr>
              <w:snapToGrid w:val="0"/>
              <w:jc w:val="both"/>
              <w:rPr>
                <w:bCs/>
                <w:sz w:val="20"/>
                <w:lang w:val="en-US"/>
              </w:rPr>
            </w:pPr>
            <w:del w:id="608" w:author="mosu01" w:date="2011-09-22T14:04:00Z">
              <w:r w:rsidDel="001D41B2">
                <w:rPr>
                  <w:bCs/>
                  <w:sz w:val="20"/>
                  <w:szCs w:val="22"/>
                  <w:lang w:val="en-US"/>
                </w:rPr>
                <w:delText>N</w:delText>
              </w:r>
              <w:r w:rsidR="008D48B6" w:rsidDel="001D41B2">
                <w:rPr>
                  <w:bCs/>
                  <w:sz w:val="20"/>
                  <w:szCs w:val="22"/>
                  <w:lang w:val="en-US"/>
                </w:rPr>
                <w:delText>avigational information of other vessels such as intention, course and speed, CPA,TCPA; any restrictions of surrounding traffic; etc.</w:delText>
              </w:r>
            </w:del>
          </w:p>
        </w:tc>
      </w:tr>
      <w:tr w:rsidR="008D48B6" w:rsidTr="00145093">
        <w:tc>
          <w:tcPr>
            <w:tcW w:w="3652" w:type="dxa"/>
            <w:tcBorders>
              <w:left w:val="single" w:sz="4" w:space="0" w:color="000000"/>
              <w:bottom w:val="single" w:sz="4" w:space="0" w:color="000000"/>
            </w:tcBorders>
          </w:tcPr>
          <w:p w:rsidR="008D48B6" w:rsidRDefault="008D48B6" w:rsidP="00145093">
            <w:pPr>
              <w:snapToGrid w:val="0"/>
              <w:rPr>
                <w:sz w:val="20"/>
                <w:lang w:val="en-US"/>
              </w:rPr>
            </w:pPr>
            <w:del w:id="609" w:author="mosu01" w:date="2011-09-22T14:04:00Z">
              <w:r w:rsidDel="001D41B2">
                <w:rPr>
                  <w:sz w:val="20"/>
                  <w:szCs w:val="22"/>
                  <w:lang w:val="en-US"/>
                </w:rPr>
                <w:delText>Other Information</w:delText>
              </w:r>
            </w:del>
          </w:p>
        </w:tc>
        <w:tc>
          <w:tcPr>
            <w:tcW w:w="5730" w:type="dxa"/>
            <w:tcBorders>
              <w:left w:val="single" w:sz="4" w:space="0" w:color="000000"/>
              <w:bottom w:val="single" w:sz="4" w:space="0" w:color="000000"/>
              <w:right w:val="single" w:sz="4" w:space="0" w:color="000000"/>
            </w:tcBorders>
          </w:tcPr>
          <w:p w:rsidR="008D48B6" w:rsidDel="001D41B2" w:rsidRDefault="008D48B6" w:rsidP="00145093">
            <w:pPr>
              <w:snapToGrid w:val="0"/>
              <w:jc w:val="both"/>
              <w:rPr>
                <w:del w:id="610" w:author="mosu01" w:date="2011-09-22T14:04:00Z"/>
                <w:bCs/>
                <w:color w:val="000000"/>
                <w:sz w:val="20"/>
                <w:lang w:val="en-US"/>
              </w:rPr>
            </w:pPr>
            <w:del w:id="611" w:author="mosu01" w:date="2011-09-22T14:04:00Z">
              <w:r w:rsidDel="001D41B2">
                <w:rPr>
                  <w:bCs/>
                  <w:color w:val="000000"/>
                  <w:sz w:val="20"/>
                  <w:szCs w:val="22"/>
                  <w:lang w:val="en-US"/>
                </w:rPr>
                <w:delText>Information such as meteorological and hydrological conditions, notices to mariners, status of aids to navigation; etc.</w:delText>
              </w:r>
            </w:del>
          </w:p>
          <w:p w:rsidR="008D48B6" w:rsidRDefault="008D48B6" w:rsidP="00145093">
            <w:pPr>
              <w:snapToGrid w:val="0"/>
              <w:jc w:val="both"/>
              <w:rPr>
                <w:bCs/>
                <w:sz w:val="20"/>
                <w:lang w:val="en-US"/>
              </w:rPr>
            </w:pPr>
          </w:p>
        </w:tc>
      </w:tr>
    </w:tbl>
    <w:p w:rsidR="008D48B6" w:rsidRDefault="008D48B6" w:rsidP="00145093">
      <w:pPr>
        <w:rPr>
          <w:ins w:id="612" w:author="mosu01" w:date="2011-03-10T10:42:00Z"/>
        </w:rPr>
      </w:pPr>
    </w:p>
    <w:p w:rsidR="008D48B6" w:rsidRDefault="008D48B6" w:rsidP="00145093">
      <w:pPr>
        <w:jc w:val="both"/>
        <w:rPr>
          <w:ins w:id="613" w:author="mosu01" w:date="2011-03-10T10:42:00Z"/>
          <w:rFonts w:cs="Arial"/>
          <w:szCs w:val="22"/>
          <w:lang w:val="en-US"/>
        </w:rPr>
      </w:pPr>
      <w:ins w:id="614" w:author="mosu01" w:date="2011-03-10T10:42:00Z">
        <w:r>
          <w:rPr>
            <w:rFonts w:cs="Arial"/>
            <w:i/>
            <w:iCs/>
            <w:szCs w:val="22"/>
            <w:lang w:val="en-US"/>
          </w:rPr>
          <w:t xml:space="preserve">When the VTS is authorized to issue instructions to vessels, these instructions should be result-oriented only, leaving the details of execution, such as course to be steered or engine </w:t>
        </w:r>
        <w:proofErr w:type="spellStart"/>
        <w:r>
          <w:rPr>
            <w:rFonts w:cs="Arial"/>
            <w:i/>
            <w:iCs/>
            <w:szCs w:val="22"/>
            <w:lang w:val="en-US"/>
          </w:rPr>
          <w:t>manoeuvres</w:t>
        </w:r>
        <w:proofErr w:type="spellEnd"/>
        <w:r>
          <w:rPr>
            <w:rFonts w:cs="Arial"/>
            <w:i/>
            <w:iCs/>
            <w:szCs w:val="22"/>
            <w:lang w:val="en-US"/>
          </w:rPr>
          <w:t xml:space="preserve"> to be executed, to the master or pilot on board the vessel. Care should be taken that VTS operations do not encroach upon the master's responsibility for safe navigation, or disturb the traditional relationship between master and pilot</w:t>
        </w:r>
        <w:r>
          <w:rPr>
            <w:rFonts w:cs="Arial"/>
            <w:szCs w:val="22"/>
            <w:lang w:val="en-US"/>
          </w:rPr>
          <w:t>.</w:t>
        </w:r>
      </w:ins>
    </w:p>
    <w:p w:rsidR="008D48B6" w:rsidRPr="00145093" w:rsidRDefault="008D48B6" w:rsidP="00B34932">
      <w:pPr>
        <w:rPr>
          <w:lang w:val="en-US" w:eastAsia="de-DE"/>
        </w:rPr>
      </w:pPr>
    </w:p>
    <w:p w:rsidR="002370A2" w:rsidRDefault="008D48B6" w:rsidP="00726D81">
      <w:pPr>
        <w:pStyle w:val="Heading2"/>
        <w:numPr>
          <w:ilvl w:val="2"/>
          <w:numId w:val="17"/>
        </w:numPr>
      </w:pPr>
      <w:bookmarkStart w:id="615" w:name="_Toc304463750"/>
      <w:r w:rsidRPr="00A33B52">
        <w:t xml:space="preserve">Where </w:t>
      </w:r>
      <w:r w:rsidR="00C23C4B">
        <w:t>may</w:t>
      </w:r>
      <w:r w:rsidRPr="00A33B52">
        <w:t xml:space="preserve"> </w:t>
      </w:r>
      <w:r w:rsidR="00F26B1C">
        <w:t>Traffic Organisation Service</w:t>
      </w:r>
      <w:r w:rsidRPr="00A33B52">
        <w:t xml:space="preserve"> </w:t>
      </w:r>
      <w:r w:rsidR="00C23C4B">
        <w:t xml:space="preserve">be </w:t>
      </w:r>
      <w:r>
        <w:t>provided</w:t>
      </w:r>
      <w:bookmarkEnd w:id="615"/>
    </w:p>
    <w:p w:rsidR="008D48B6" w:rsidRDefault="00F26B1C" w:rsidP="004062BE">
      <w:pPr>
        <w:pStyle w:val="BodyText"/>
      </w:pPr>
      <w:r>
        <w:t>Traffic Organisation Service</w:t>
      </w:r>
      <w:r w:rsidR="008D48B6">
        <w:t xml:space="preserve"> should be provided within the declared VTS area and/or in specified areas or sectors within the VTS area where </w:t>
      </w:r>
      <w:r>
        <w:t>Traffic Organisation Service</w:t>
      </w:r>
      <w:r w:rsidR="00C23C4B">
        <w:t xml:space="preserve"> </w:t>
      </w:r>
      <w:r w:rsidR="008D48B6">
        <w:t xml:space="preserve">is deemed necessary. </w:t>
      </w:r>
    </w:p>
    <w:p w:rsidR="008D48B6" w:rsidRDefault="008D48B6" w:rsidP="00A755AA">
      <w:pPr>
        <w:pStyle w:val="BodyText"/>
        <w:rPr>
          <w:ins w:id="616" w:author="mosu01" w:date="2011-03-10T10:51:00Z"/>
        </w:rPr>
      </w:pPr>
      <w:ins w:id="617" w:author="mosu01" w:date="2011-03-10T10:51:00Z">
        <w:r>
          <w:t>[See picture in Annex xx]</w:t>
        </w:r>
      </w:ins>
    </w:p>
    <w:p w:rsidR="008D48B6" w:rsidRPr="00A876F8" w:rsidRDefault="008D48B6" w:rsidP="004062BE">
      <w:pPr>
        <w:pStyle w:val="BodyText"/>
      </w:pPr>
    </w:p>
    <w:p w:rsidR="002370A2" w:rsidRDefault="008D48B6" w:rsidP="00726D81">
      <w:pPr>
        <w:pStyle w:val="Heading2"/>
        <w:numPr>
          <w:ilvl w:val="2"/>
          <w:numId w:val="17"/>
        </w:numPr>
      </w:pPr>
      <w:bookmarkStart w:id="618" w:name="_Toc304463751"/>
      <w:r>
        <w:t xml:space="preserve">Methods of providing Traffic </w:t>
      </w:r>
      <w:del w:id="619" w:author="mosu01" w:date="2011-09-20T16:23:00Z">
        <w:r w:rsidDel="00EB6DBD">
          <w:delText>o</w:delText>
        </w:r>
      </w:del>
      <w:ins w:id="620" w:author="mosu01" w:date="2011-09-20T16:23:00Z">
        <w:r w:rsidR="00EB6DBD">
          <w:t>O</w:t>
        </w:r>
      </w:ins>
      <w:r>
        <w:t xml:space="preserve">rganisation </w:t>
      </w:r>
      <w:del w:id="621" w:author="mosu01" w:date="2011-09-20T16:23:00Z">
        <w:r w:rsidDel="00EB6DBD">
          <w:delText>s</w:delText>
        </w:r>
      </w:del>
      <w:ins w:id="622" w:author="mosu01" w:date="2011-09-20T16:23:00Z">
        <w:r w:rsidR="00EB6DBD">
          <w:t>S</w:t>
        </w:r>
      </w:ins>
      <w:r>
        <w:t>ervice</w:t>
      </w:r>
      <w:bookmarkEnd w:id="618"/>
      <w:r>
        <w:t xml:space="preserve"> </w:t>
      </w:r>
    </w:p>
    <w:p w:rsidR="008D48B6" w:rsidRPr="00A33B52" w:rsidRDefault="008D48B6" w:rsidP="00100A04">
      <w:pPr>
        <w:rPr>
          <w:lang w:eastAsia="de-DE"/>
        </w:rPr>
      </w:pPr>
      <w:r>
        <w:rPr>
          <w:szCs w:val="22"/>
          <w:lang w:eastAsia="fi-FI" w:bidi="bn-IN"/>
        </w:rPr>
        <w:lastRenderedPageBreak/>
        <w:t xml:space="preserve">While VHF may be the primary mean of providing </w:t>
      </w:r>
      <w:r w:rsidR="00F26B1C">
        <w:rPr>
          <w:szCs w:val="22"/>
          <w:lang w:eastAsia="fi-FI" w:bidi="bn-IN"/>
        </w:rPr>
        <w:t>Traffic Organisation Service</w:t>
      </w:r>
      <w:r>
        <w:rPr>
          <w:szCs w:val="22"/>
          <w:lang w:eastAsia="fi-FI" w:bidi="bn-IN"/>
        </w:rPr>
        <w:t xml:space="preserve"> any available means may be used</w:t>
      </w:r>
      <w:r w:rsidR="00C23C4B">
        <w:rPr>
          <w:szCs w:val="22"/>
          <w:lang w:eastAsia="fi-FI" w:bidi="bn-IN"/>
        </w:rPr>
        <w:t>.</w:t>
      </w:r>
    </w:p>
    <w:p w:rsidR="008D48B6" w:rsidRDefault="008D48B6" w:rsidP="000A1A14">
      <w:pPr>
        <w:pStyle w:val="Heading2"/>
        <w:numPr>
          <w:ilvl w:val="3"/>
          <w:numId w:val="17"/>
        </w:numPr>
        <w:rPr>
          <w:lang w:eastAsia="sv-SE"/>
        </w:rPr>
      </w:pPr>
      <w:bookmarkStart w:id="623" w:name="_Toc304463752"/>
      <w:r w:rsidRPr="00A33B52">
        <w:rPr>
          <w:lang w:eastAsia="sv-SE"/>
        </w:rPr>
        <w:t xml:space="preserve">Message markers used </w:t>
      </w:r>
      <w:r w:rsidR="00C23C4B">
        <w:rPr>
          <w:lang w:eastAsia="sv-SE"/>
        </w:rPr>
        <w:t>within</w:t>
      </w:r>
      <w:r w:rsidR="00C23C4B" w:rsidRPr="00A33B52">
        <w:rPr>
          <w:lang w:eastAsia="sv-SE"/>
        </w:rPr>
        <w:t xml:space="preserve"> </w:t>
      </w:r>
      <w:r>
        <w:rPr>
          <w:lang w:eastAsia="sv-SE"/>
        </w:rPr>
        <w:t xml:space="preserve">a </w:t>
      </w:r>
      <w:r w:rsidR="00F26B1C">
        <w:rPr>
          <w:lang w:eastAsia="sv-SE"/>
        </w:rPr>
        <w:t>Traffic Organisation Service</w:t>
      </w:r>
      <w:bookmarkEnd w:id="623"/>
    </w:p>
    <w:p w:rsidR="008D48B6" w:rsidRDefault="008D48B6" w:rsidP="004062BE">
      <w:pPr>
        <w:pStyle w:val="Default"/>
        <w:rPr>
          <w:sz w:val="22"/>
          <w:szCs w:val="22"/>
          <w:lang w:val="en-GB"/>
        </w:rPr>
      </w:pPr>
      <w:r>
        <w:rPr>
          <w:sz w:val="22"/>
          <w:szCs w:val="22"/>
          <w:lang w:val="en-GB"/>
        </w:rPr>
        <w:t xml:space="preserve">When providing </w:t>
      </w:r>
      <w:r w:rsidRPr="004062BE">
        <w:rPr>
          <w:sz w:val="22"/>
          <w:szCs w:val="22"/>
          <w:lang w:val="en-GB"/>
        </w:rPr>
        <w:t xml:space="preserve">Traffic Organisation </w:t>
      </w:r>
      <w:r>
        <w:rPr>
          <w:sz w:val="22"/>
          <w:szCs w:val="22"/>
          <w:lang w:val="en-GB"/>
        </w:rPr>
        <w:t>Service the following message markers may be used:</w:t>
      </w:r>
      <w:r w:rsidRPr="00481383">
        <w:rPr>
          <w:sz w:val="22"/>
          <w:szCs w:val="22"/>
          <w:lang w:val="en-GB"/>
        </w:rPr>
        <w:t xml:space="preserve"> </w:t>
      </w:r>
    </w:p>
    <w:p w:rsidR="008D48B6" w:rsidRPr="00481383" w:rsidRDefault="008D48B6" w:rsidP="004062BE">
      <w:pPr>
        <w:pStyle w:val="Default"/>
        <w:rPr>
          <w:sz w:val="22"/>
          <w:szCs w:val="22"/>
          <w:lang w:val="en-GB"/>
        </w:rPr>
      </w:pPr>
    </w:p>
    <w:p w:rsidR="008D48B6" w:rsidRPr="00481383" w:rsidRDefault="008D48B6" w:rsidP="004062BE">
      <w:pPr>
        <w:tabs>
          <w:tab w:val="num" w:pos="993"/>
        </w:tabs>
        <w:ind w:left="993" w:hanging="426"/>
      </w:pPr>
      <w:r w:rsidRPr="00481383">
        <w:t xml:space="preserve">INFORMATION </w:t>
      </w:r>
    </w:p>
    <w:p w:rsidR="008D48B6" w:rsidRPr="004062BE" w:rsidRDefault="008D48B6" w:rsidP="004062BE">
      <w:pPr>
        <w:tabs>
          <w:tab w:val="num" w:pos="993"/>
        </w:tabs>
        <w:ind w:left="993" w:hanging="426"/>
      </w:pPr>
      <w:r w:rsidRPr="004062BE">
        <w:t xml:space="preserve">WARNING </w:t>
      </w:r>
    </w:p>
    <w:p w:rsidR="008D48B6" w:rsidRPr="004062BE" w:rsidRDefault="008D48B6" w:rsidP="004062BE">
      <w:pPr>
        <w:tabs>
          <w:tab w:val="num" w:pos="993"/>
        </w:tabs>
        <w:ind w:left="993" w:hanging="426"/>
      </w:pPr>
      <w:r w:rsidRPr="004062BE">
        <w:t xml:space="preserve">ADVICE </w:t>
      </w:r>
    </w:p>
    <w:p w:rsidR="008D48B6" w:rsidRPr="004062BE" w:rsidRDefault="008D48B6" w:rsidP="004062BE">
      <w:pPr>
        <w:tabs>
          <w:tab w:val="num" w:pos="993"/>
        </w:tabs>
        <w:ind w:left="993" w:hanging="426"/>
      </w:pPr>
      <w:r w:rsidRPr="004062BE">
        <w:t>INSTRUCTION</w:t>
      </w:r>
    </w:p>
    <w:p w:rsidR="008D48B6" w:rsidRPr="00481383" w:rsidRDefault="008D48B6" w:rsidP="004062BE">
      <w:pPr>
        <w:tabs>
          <w:tab w:val="num" w:pos="993"/>
        </w:tabs>
        <w:ind w:left="993" w:hanging="426"/>
      </w:pPr>
      <w:r w:rsidRPr="004062BE">
        <w:t>QUESTION</w:t>
      </w:r>
      <w:r w:rsidRPr="00481383">
        <w:t xml:space="preserve"> </w:t>
      </w:r>
    </w:p>
    <w:p w:rsidR="008D48B6" w:rsidRPr="00481383" w:rsidRDefault="008D48B6" w:rsidP="004062BE">
      <w:pPr>
        <w:tabs>
          <w:tab w:val="num" w:pos="993"/>
        </w:tabs>
        <w:ind w:left="993" w:hanging="426"/>
      </w:pPr>
      <w:r w:rsidRPr="00481383">
        <w:t xml:space="preserve">ANSWER </w:t>
      </w:r>
    </w:p>
    <w:p w:rsidR="008D48B6" w:rsidRDefault="008D48B6" w:rsidP="004062BE">
      <w:pPr>
        <w:tabs>
          <w:tab w:val="num" w:pos="993"/>
        </w:tabs>
        <w:ind w:left="993" w:hanging="426"/>
        <w:rPr>
          <w:ins w:id="624" w:author="mosu01" w:date="2011-09-20T15:21:00Z"/>
        </w:rPr>
      </w:pPr>
      <w:r w:rsidRPr="00481383">
        <w:t>REQUEST</w:t>
      </w:r>
    </w:p>
    <w:p w:rsidR="00C23C4B" w:rsidRDefault="00C23C4B" w:rsidP="004062BE">
      <w:pPr>
        <w:tabs>
          <w:tab w:val="num" w:pos="993"/>
        </w:tabs>
        <w:ind w:left="993" w:hanging="426"/>
        <w:rPr>
          <w:ins w:id="625" w:author="mosu01" w:date="2011-09-20T15:21:00Z"/>
        </w:rPr>
      </w:pPr>
    </w:p>
    <w:p w:rsidR="00C23C4B" w:rsidRDefault="00EB6DBD" w:rsidP="00C23C4B">
      <w:pPr>
        <w:rPr>
          <w:ins w:id="626" w:author="mosu01" w:date="2011-09-20T15:21:00Z"/>
          <w:szCs w:val="22"/>
        </w:rPr>
      </w:pPr>
      <w:ins w:id="627" w:author="mosu01" w:date="2011-09-20T15:21:00Z">
        <w:r>
          <w:rPr>
            <w:szCs w:val="22"/>
          </w:rPr>
          <w:t xml:space="preserve">INSTRUCTION </w:t>
        </w:r>
        <w:r w:rsidR="00C23C4B">
          <w:rPr>
            <w:szCs w:val="22"/>
          </w:rPr>
          <w:t xml:space="preserve">as a message marker should only be provided </w:t>
        </w:r>
        <w:r w:rsidR="00C23C4B">
          <w:t xml:space="preserve">when the VTS Operator has been given </w:t>
        </w:r>
        <w:r w:rsidR="00C23C4B" w:rsidRPr="0010426C">
          <w:t xml:space="preserve">the authority to </w:t>
        </w:r>
        <w:r w:rsidR="00C23C4B">
          <w:t>use</w:t>
        </w:r>
        <w:r w:rsidR="00C23C4B" w:rsidRPr="0010426C">
          <w:t xml:space="preserve"> </w:t>
        </w:r>
        <w:r w:rsidR="00C23C4B">
          <w:t>it within the</w:t>
        </w:r>
        <w:r w:rsidR="00C23C4B">
          <w:rPr>
            <w:szCs w:val="22"/>
          </w:rPr>
          <w:t xml:space="preserve"> </w:t>
        </w:r>
      </w:ins>
      <w:r w:rsidR="00F26B1C">
        <w:rPr>
          <w:lang w:eastAsia="sv-SE"/>
        </w:rPr>
        <w:t>Traffic Organisation Service</w:t>
      </w:r>
      <w:ins w:id="628" w:author="mosu01" w:date="2011-09-20T15:21:00Z">
        <w:r w:rsidR="00C23C4B">
          <w:rPr>
            <w:szCs w:val="22"/>
          </w:rPr>
          <w:t xml:space="preserve">. </w:t>
        </w:r>
      </w:ins>
    </w:p>
    <w:p w:rsidR="00C23C4B" w:rsidRDefault="00C23C4B" w:rsidP="004062BE">
      <w:pPr>
        <w:tabs>
          <w:tab w:val="num" w:pos="993"/>
        </w:tabs>
        <w:ind w:left="993" w:hanging="426"/>
      </w:pPr>
    </w:p>
    <w:p w:rsidR="008D48B6" w:rsidRPr="00726D81" w:rsidRDefault="008D48B6" w:rsidP="00726D81">
      <w:pPr>
        <w:pStyle w:val="Heading1"/>
        <w:numPr>
          <w:ilvl w:val="0"/>
          <w:numId w:val="19"/>
        </w:numPr>
      </w:pPr>
      <w:r>
        <w:br w:type="page"/>
      </w:r>
      <w:bookmarkStart w:id="629" w:name="_Toc304463753"/>
      <w:r w:rsidR="00726D81" w:rsidRPr="001E7670">
        <w:lastRenderedPageBreak/>
        <w:t>REFERENCES</w:t>
      </w:r>
      <w:bookmarkEnd w:id="629"/>
    </w:p>
    <w:p w:rsidR="008D48B6" w:rsidRPr="00264724" w:rsidRDefault="00726D81" w:rsidP="00264724">
      <w:pPr>
        <w:pStyle w:val="Default"/>
        <w:spacing w:before="120" w:after="120"/>
        <w:ind w:left="1133" w:hanging="1134"/>
        <w:jc w:val="both"/>
        <w:rPr>
          <w:sz w:val="22"/>
          <w:szCs w:val="22"/>
          <w:lang w:val="en-GB"/>
        </w:rPr>
      </w:pPr>
      <w:r w:rsidRPr="00264724">
        <w:rPr>
          <w:sz w:val="22"/>
          <w:szCs w:val="22"/>
          <w:lang w:val="en-GB"/>
        </w:rPr>
        <w:t xml:space="preserve"> </w:t>
      </w:r>
      <w:r w:rsidR="008D48B6" w:rsidRPr="00264724">
        <w:rPr>
          <w:sz w:val="22"/>
          <w:szCs w:val="22"/>
          <w:lang w:val="en-GB"/>
        </w:rPr>
        <w:t>[1] SOLAS Regulation</w:t>
      </w:r>
      <w:r w:rsidR="008D48B6">
        <w:rPr>
          <w:sz w:val="22"/>
          <w:szCs w:val="22"/>
          <w:lang w:val="en-GB"/>
        </w:rPr>
        <w:t xml:space="preserve"> V-12 </w:t>
      </w:r>
      <w:r w:rsidR="008D48B6" w:rsidRPr="00AE6AF7">
        <w:rPr>
          <w:i/>
          <w:sz w:val="22"/>
          <w:szCs w:val="22"/>
          <w:lang w:val="en-GB"/>
        </w:rPr>
        <w:t>Vessel Traffic Services</w:t>
      </w:r>
    </w:p>
    <w:p w:rsidR="008D48B6" w:rsidRPr="001E7670" w:rsidRDefault="008D48B6" w:rsidP="001E7670">
      <w:pPr>
        <w:pStyle w:val="Default"/>
        <w:spacing w:before="120" w:after="120"/>
        <w:ind w:left="1133" w:hanging="1134"/>
        <w:jc w:val="both"/>
        <w:rPr>
          <w:sz w:val="22"/>
          <w:szCs w:val="22"/>
          <w:lang w:val="en-GB"/>
        </w:rPr>
      </w:pPr>
      <w:r w:rsidRPr="001E7670">
        <w:rPr>
          <w:sz w:val="22"/>
          <w:szCs w:val="22"/>
          <w:lang w:val="en-GB"/>
        </w:rPr>
        <w:t>[2] IMO R</w:t>
      </w:r>
      <w:r>
        <w:rPr>
          <w:sz w:val="22"/>
          <w:szCs w:val="22"/>
          <w:lang w:val="en-GB"/>
        </w:rPr>
        <w:t xml:space="preserve">esolution A.857(20) </w:t>
      </w:r>
      <w:r w:rsidRPr="00AE6AF7">
        <w:rPr>
          <w:i/>
          <w:sz w:val="22"/>
          <w:szCs w:val="22"/>
          <w:lang w:val="en-GB"/>
        </w:rPr>
        <w:t>Guidelines for Vessel Traffic Services</w:t>
      </w:r>
      <w:r w:rsidRPr="001E7670">
        <w:rPr>
          <w:sz w:val="22"/>
          <w:szCs w:val="22"/>
          <w:lang w:val="en-GB"/>
        </w:rPr>
        <w:t xml:space="preserve"> </w:t>
      </w:r>
    </w:p>
    <w:p w:rsidR="008D48B6" w:rsidRPr="000908D6" w:rsidRDefault="008D48B6" w:rsidP="000908D6">
      <w:pPr>
        <w:pStyle w:val="Default"/>
        <w:spacing w:after="120"/>
        <w:jc w:val="both"/>
        <w:rPr>
          <w:strike/>
          <w:sz w:val="22"/>
          <w:szCs w:val="22"/>
          <w:lang w:val="en-GB"/>
        </w:rPr>
      </w:pPr>
      <w:r w:rsidRPr="000908D6">
        <w:rPr>
          <w:strike/>
          <w:sz w:val="22"/>
          <w:szCs w:val="22"/>
          <w:lang w:val="en-GB"/>
        </w:rPr>
        <w:t xml:space="preserve">[3] IMO Resolution A.851(20) General Principles for Ship Reporting Systems and Ship Reporting Requirements </w:t>
      </w:r>
    </w:p>
    <w:p w:rsidR="008D48B6" w:rsidRPr="001E7670" w:rsidRDefault="008D48B6" w:rsidP="001E7670">
      <w:pPr>
        <w:pStyle w:val="List1text"/>
        <w:ind w:left="0"/>
      </w:pPr>
      <w:r w:rsidRPr="001E7670">
        <w:t xml:space="preserve">[4] IMO Resolution A.918(22) </w:t>
      </w:r>
      <w:r w:rsidRPr="00AE6AF7">
        <w:rPr>
          <w:i/>
        </w:rPr>
        <w:t>IMO Standard Marine Communication Phrases</w:t>
      </w:r>
      <w:r w:rsidRPr="001E7670">
        <w:t xml:space="preserve"> </w:t>
      </w:r>
    </w:p>
    <w:p w:rsidR="008D48B6" w:rsidRPr="001E7670" w:rsidRDefault="008D48B6" w:rsidP="001E7670">
      <w:pPr>
        <w:pStyle w:val="List1text"/>
        <w:ind w:left="0"/>
      </w:pPr>
      <w:r w:rsidRPr="001E7670">
        <w:t>[5] IALA Recommend</w:t>
      </w:r>
      <w:r>
        <w:t>ation V-127 o</w:t>
      </w:r>
      <w:r w:rsidRPr="001E7670">
        <w:t xml:space="preserve">n </w:t>
      </w:r>
      <w:r w:rsidRPr="00AE6AF7">
        <w:rPr>
          <w:i/>
        </w:rPr>
        <w:t xml:space="preserve">Operational Procedures for Vessel Traffic Services </w:t>
      </w:r>
    </w:p>
    <w:p w:rsidR="008D48B6" w:rsidRPr="001E7670" w:rsidRDefault="008D48B6" w:rsidP="001E7670">
      <w:pPr>
        <w:pStyle w:val="List1text"/>
        <w:ind w:left="0"/>
      </w:pPr>
      <w:r w:rsidRPr="001E7670">
        <w:t xml:space="preserve">[6] IALA VTS Manual (2008) </w:t>
      </w:r>
    </w:p>
    <w:p w:rsidR="008D48B6" w:rsidRPr="001E7670" w:rsidRDefault="008D48B6" w:rsidP="001E7670">
      <w:pPr>
        <w:pStyle w:val="List1text"/>
        <w:ind w:left="0"/>
      </w:pPr>
      <w:r w:rsidRPr="001E7670">
        <w:t xml:space="preserve">[7] IALA Recommendation V-128 – </w:t>
      </w:r>
      <w:r w:rsidRPr="00AE6AF7">
        <w:rPr>
          <w:i/>
        </w:rPr>
        <w:t xml:space="preserve">Operational and Technical Performance Requirements for VTS Equipment </w:t>
      </w:r>
      <w:r w:rsidRPr="00AE6AF7">
        <w:rPr>
          <w:i/>
          <w:highlight w:val="yellow"/>
        </w:rPr>
        <w:t>Edition 3.0</w:t>
      </w:r>
      <w:r w:rsidRPr="001E7670">
        <w:t xml:space="preserve"> </w:t>
      </w:r>
    </w:p>
    <w:p w:rsidR="008D48B6" w:rsidRDefault="008D48B6" w:rsidP="001E7670">
      <w:pPr>
        <w:pStyle w:val="List1text"/>
        <w:ind w:left="0"/>
      </w:pPr>
      <w:r w:rsidRPr="001E7670">
        <w:t>[8] IALA Recommendation V-103 - VTS Operator training</w:t>
      </w:r>
    </w:p>
    <w:p w:rsidR="008D48B6" w:rsidRPr="00C91AE4" w:rsidRDefault="008D48B6" w:rsidP="001E7670">
      <w:pPr>
        <w:pStyle w:val="List1text"/>
        <w:ind w:left="0"/>
      </w:pPr>
      <w:r w:rsidRPr="00C91AE4">
        <w:rPr>
          <w:szCs w:val="22"/>
          <w:highlight w:val="cyan"/>
        </w:rPr>
        <w:t>IALA Guidelines 1045 on Staffing Levels at VTS Centres</w:t>
      </w:r>
    </w:p>
    <w:p w:rsidR="008D48B6" w:rsidRDefault="008D48B6" w:rsidP="009E47AA">
      <w:pPr>
        <w:rPr>
          <w:szCs w:val="22"/>
        </w:rPr>
      </w:pPr>
    </w:p>
    <w:p w:rsidR="008D48B6" w:rsidRDefault="008D48B6" w:rsidP="00F050FE">
      <w:pPr>
        <w:pStyle w:val="Annex"/>
        <w:keepNext/>
        <w:spacing w:before="240"/>
        <w:ind w:left="1418" w:hanging="1418"/>
        <w:outlineLvl w:val="0"/>
        <w:rPr>
          <w:b w:val="0"/>
          <w:szCs w:val="28"/>
        </w:rPr>
      </w:pPr>
      <w:r>
        <w:rPr>
          <w:szCs w:val="22"/>
        </w:rPr>
        <w:br w:type="page"/>
      </w:r>
      <w:bookmarkStart w:id="630" w:name="_Toc304463754"/>
      <w:r w:rsidRPr="00F050FE">
        <w:rPr>
          <w:b w:val="0"/>
          <w:szCs w:val="28"/>
        </w:rPr>
        <w:lastRenderedPageBreak/>
        <w:t>Examples on the use of message markers</w:t>
      </w:r>
      <w:bookmarkEnd w:id="630"/>
    </w:p>
    <w:p w:rsidR="00320E1D" w:rsidRPr="00320E1D" w:rsidRDefault="00320E1D" w:rsidP="00320E1D">
      <w:pPr>
        <w:rPr>
          <w:lang w:eastAsia="en-GB"/>
        </w:rPr>
      </w:pPr>
    </w:p>
    <w:tbl>
      <w:tblPr>
        <w:tblpPr w:leftFromText="180" w:rightFromText="180" w:vertAnchor="text" w:horzAnchor="margin" w:tblpXSpec="center" w:tblpY="166"/>
        <w:tblW w:w="9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5"/>
        <w:gridCol w:w="2535"/>
        <w:gridCol w:w="2752"/>
        <w:gridCol w:w="2634"/>
      </w:tblGrid>
      <w:tr w:rsidR="001D798C" w:rsidRPr="006063E5" w:rsidTr="001D798C">
        <w:trPr>
          <w:trHeight w:val="418"/>
        </w:trPr>
        <w:tc>
          <w:tcPr>
            <w:tcW w:w="1535" w:type="dxa"/>
            <w:vMerge w:val="restart"/>
            <w:vAlign w:val="center"/>
          </w:tcPr>
          <w:p w:rsidR="001D798C" w:rsidRPr="006063E5" w:rsidRDefault="001D798C" w:rsidP="001D798C">
            <w:pPr>
              <w:rPr>
                <w:b/>
                <w:lang w:val="nb-NO"/>
              </w:rPr>
            </w:pPr>
            <w:r w:rsidRPr="006063E5">
              <w:rPr>
                <w:b/>
                <w:szCs w:val="22"/>
                <w:lang w:val="nb-NO"/>
              </w:rPr>
              <w:t>Examples of situations</w:t>
            </w:r>
          </w:p>
        </w:tc>
        <w:tc>
          <w:tcPr>
            <w:tcW w:w="7921" w:type="dxa"/>
            <w:gridSpan w:val="3"/>
          </w:tcPr>
          <w:p w:rsidR="001D798C" w:rsidRPr="006063E5" w:rsidRDefault="001D798C" w:rsidP="001D798C">
            <w:pPr>
              <w:rPr>
                <w:b/>
                <w:lang w:val="nb-NO"/>
              </w:rPr>
            </w:pPr>
            <w:r w:rsidRPr="006063E5">
              <w:rPr>
                <w:b/>
                <w:szCs w:val="22"/>
                <w:lang w:val="nb-NO"/>
              </w:rPr>
              <w:t>Service types</w:t>
            </w:r>
          </w:p>
        </w:tc>
      </w:tr>
      <w:tr w:rsidR="001D798C" w:rsidRPr="006063E5" w:rsidTr="001D798C">
        <w:trPr>
          <w:trHeight w:val="256"/>
        </w:trPr>
        <w:tc>
          <w:tcPr>
            <w:tcW w:w="1535" w:type="dxa"/>
            <w:vMerge/>
          </w:tcPr>
          <w:p w:rsidR="001D798C" w:rsidRPr="006063E5" w:rsidRDefault="001D798C" w:rsidP="001D798C"/>
        </w:tc>
        <w:tc>
          <w:tcPr>
            <w:tcW w:w="2535" w:type="dxa"/>
          </w:tcPr>
          <w:p w:rsidR="001D798C" w:rsidRPr="006063E5" w:rsidRDefault="001D798C" w:rsidP="001D798C">
            <w:r w:rsidRPr="006063E5">
              <w:rPr>
                <w:b/>
                <w:szCs w:val="22"/>
                <w:lang w:val="nb-NO"/>
              </w:rPr>
              <w:t>INS</w:t>
            </w:r>
          </w:p>
        </w:tc>
        <w:tc>
          <w:tcPr>
            <w:tcW w:w="2752" w:type="dxa"/>
          </w:tcPr>
          <w:p w:rsidR="001D798C" w:rsidRPr="006063E5" w:rsidRDefault="00F262B6" w:rsidP="001D798C">
            <w:pPr>
              <w:rPr>
                <w:b/>
                <w:lang w:val="nb-NO"/>
              </w:rPr>
            </w:pPr>
            <w:r>
              <w:rPr>
                <w:b/>
                <w:szCs w:val="22"/>
                <w:lang w:val="nb-NO"/>
              </w:rPr>
              <w:t>NA</w:t>
            </w:r>
            <w:r w:rsidR="001D798C" w:rsidRPr="006063E5">
              <w:rPr>
                <w:b/>
                <w:szCs w:val="22"/>
                <w:lang w:val="nb-NO"/>
              </w:rPr>
              <w:t>S</w:t>
            </w:r>
          </w:p>
        </w:tc>
        <w:tc>
          <w:tcPr>
            <w:tcW w:w="2634" w:type="dxa"/>
          </w:tcPr>
          <w:p w:rsidR="001D798C" w:rsidRPr="006063E5" w:rsidRDefault="00F262B6" w:rsidP="001D798C">
            <w:pPr>
              <w:rPr>
                <w:b/>
                <w:lang w:val="nb-NO"/>
              </w:rPr>
            </w:pPr>
            <w:r>
              <w:rPr>
                <w:b/>
                <w:szCs w:val="22"/>
                <w:lang w:val="nb-NO"/>
              </w:rPr>
              <w:t>TO</w:t>
            </w:r>
            <w:r w:rsidR="001D798C" w:rsidRPr="006063E5">
              <w:rPr>
                <w:b/>
                <w:szCs w:val="22"/>
                <w:lang w:val="nb-NO"/>
              </w:rPr>
              <w:t>S</w:t>
            </w:r>
          </w:p>
        </w:tc>
      </w:tr>
      <w:tr w:rsidR="00BF69E8" w:rsidRPr="006063E5" w:rsidTr="001D798C">
        <w:trPr>
          <w:trHeight w:val="2048"/>
        </w:trPr>
        <w:tc>
          <w:tcPr>
            <w:tcW w:w="1535" w:type="dxa"/>
            <w:vMerge w:val="restart"/>
          </w:tcPr>
          <w:p w:rsidR="00BF69E8" w:rsidRPr="006063E5" w:rsidRDefault="00BF69E8" w:rsidP="001D798C">
            <w:r w:rsidRPr="006063E5">
              <w:rPr>
                <w:szCs w:val="22"/>
              </w:rPr>
              <w:t>A vessel is approaching the VTS area</w:t>
            </w:r>
          </w:p>
        </w:tc>
        <w:tc>
          <w:tcPr>
            <w:tcW w:w="2535" w:type="dxa"/>
          </w:tcPr>
          <w:p w:rsidR="00BF69E8" w:rsidRPr="006063E5" w:rsidRDefault="00BF69E8" w:rsidP="001D798C">
            <w:r w:rsidRPr="006063E5">
              <w:rPr>
                <w:b/>
                <w:szCs w:val="22"/>
              </w:rPr>
              <w:t>INFORMATION</w:t>
            </w:r>
            <w:r>
              <w:rPr>
                <w:b/>
                <w:szCs w:val="22"/>
              </w:rPr>
              <w:t>:</w:t>
            </w:r>
            <w:r w:rsidRPr="00BF69E8">
              <w:rPr>
                <w:szCs w:val="22"/>
              </w:rPr>
              <w:t xml:space="preserve"> Traffic clearance is required before entering</w:t>
            </w:r>
            <w:r>
              <w:rPr>
                <w:szCs w:val="22"/>
              </w:rPr>
              <w:t xml:space="preserve"> the VTS area</w:t>
            </w:r>
          </w:p>
        </w:tc>
        <w:tc>
          <w:tcPr>
            <w:tcW w:w="2752" w:type="dxa"/>
          </w:tcPr>
          <w:p w:rsidR="00BF69E8" w:rsidRPr="005F5FC3" w:rsidRDefault="00BF69E8" w:rsidP="00BF69E8"/>
        </w:tc>
        <w:tc>
          <w:tcPr>
            <w:tcW w:w="2634" w:type="dxa"/>
          </w:tcPr>
          <w:p w:rsidR="00F262B6" w:rsidRDefault="00F262B6" w:rsidP="00F262B6">
            <w:r w:rsidRPr="006063E5">
              <w:rPr>
                <w:b/>
                <w:szCs w:val="22"/>
              </w:rPr>
              <w:t>INFORMATION</w:t>
            </w:r>
            <w:r>
              <w:rPr>
                <w:b/>
                <w:szCs w:val="22"/>
              </w:rPr>
              <w:t>:</w:t>
            </w:r>
            <w:r w:rsidRPr="00BF69E8">
              <w:rPr>
                <w:szCs w:val="22"/>
              </w:rPr>
              <w:t xml:space="preserve"> You have permission</w:t>
            </w:r>
            <w:r>
              <w:rPr>
                <w:szCs w:val="22"/>
              </w:rPr>
              <w:t xml:space="preserve"> </w:t>
            </w:r>
            <w:r w:rsidRPr="00BF69E8">
              <w:rPr>
                <w:szCs w:val="22"/>
              </w:rPr>
              <w:t>to enter the</w:t>
            </w:r>
            <w:r>
              <w:rPr>
                <w:szCs w:val="22"/>
              </w:rPr>
              <w:t xml:space="preserve"> VTS area</w:t>
            </w:r>
          </w:p>
          <w:p w:rsidR="00BF69E8" w:rsidRPr="006063E5" w:rsidRDefault="00F262B6" w:rsidP="00F262B6">
            <w:r w:rsidRPr="006063E5">
              <w:rPr>
                <w:b/>
                <w:szCs w:val="22"/>
              </w:rPr>
              <w:t>INFORMATION</w:t>
            </w:r>
            <w:r>
              <w:rPr>
                <w:b/>
                <w:szCs w:val="22"/>
              </w:rPr>
              <w:t xml:space="preserve">: </w:t>
            </w:r>
            <w:r>
              <w:rPr>
                <w:szCs w:val="22"/>
              </w:rPr>
              <w:t>You are cleared to enter the VTS area</w:t>
            </w:r>
          </w:p>
        </w:tc>
      </w:tr>
      <w:tr w:rsidR="00BF69E8" w:rsidRPr="006063E5" w:rsidTr="001D798C">
        <w:trPr>
          <w:trHeight w:val="2047"/>
        </w:trPr>
        <w:tc>
          <w:tcPr>
            <w:tcW w:w="1535" w:type="dxa"/>
            <w:vMerge/>
          </w:tcPr>
          <w:p w:rsidR="00BF69E8" w:rsidRPr="006063E5" w:rsidRDefault="00BF69E8" w:rsidP="001D798C"/>
        </w:tc>
        <w:tc>
          <w:tcPr>
            <w:tcW w:w="2535" w:type="dxa"/>
          </w:tcPr>
          <w:p w:rsidR="00BF69E8" w:rsidRPr="006063E5" w:rsidRDefault="00BF69E8" w:rsidP="001D798C">
            <w:r w:rsidRPr="006063E5">
              <w:rPr>
                <w:b/>
                <w:szCs w:val="22"/>
              </w:rPr>
              <w:t xml:space="preserve">INFORMATION: </w:t>
            </w:r>
            <w:r w:rsidRPr="006063E5">
              <w:rPr>
                <w:szCs w:val="22"/>
              </w:rPr>
              <w:t>Buoy number xxx unlit.</w:t>
            </w:r>
          </w:p>
          <w:p w:rsidR="00BF69E8" w:rsidRPr="006063E5" w:rsidRDefault="00BF69E8" w:rsidP="001D798C">
            <w:r w:rsidRPr="006063E5">
              <w:rPr>
                <w:b/>
                <w:szCs w:val="22"/>
              </w:rPr>
              <w:t xml:space="preserve">ADVICE: </w:t>
            </w:r>
            <w:r w:rsidRPr="006063E5">
              <w:rPr>
                <w:szCs w:val="22"/>
              </w:rPr>
              <w:t xml:space="preserve"> All vessels are advised to keep sharp lookout.</w:t>
            </w:r>
          </w:p>
          <w:p w:rsidR="00BF69E8" w:rsidRPr="006063E5" w:rsidRDefault="00BF69E8" w:rsidP="001D798C"/>
          <w:p w:rsidR="00BF69E8" w:rsidRPr="006063E5" w:rsidRDefault="00BF69E8" w:rsidP="001D798C">
            <w:r w:rsidRPr="006063E5">
              <w:rPr>
                <w:b/>
                <w:szCs w:val="22"/>
              </w:rPr>
              <w:t xml:space="preserve">INFORMATION: </w:t>
            </w:r>
            <w:r w:rsidRPr="006063E5">
              <w:rPr>
                <w:szCs w:val="22"/>
              </w:rPr>
              <w:t>DGPS station is not operational.</w:t>
            </w:r>
          </w:p>
          <w:p w:rsidR="00BF69E8" w:rsidRPr="006063E5" w:rsidRDefault="00BF69E8" w:rsidP="001D798C"/>
        </w:tc>
        <w:tc>
          <w:tcPr>
            <w:tcW w:w="2752" w:type="dxa"/>
          </w:tcPr>
          <w:p w:rsidR="00BF69E8" w:rsidRPr="006063E5" w:rsidRDefault="00BF69E8" w:rsidP="001D798C"/>
        </w:tc>
        <w:tc>
          <w:tcPr>
            <w:tcW w:w="2634" w:type="dxa"/>
          </w:tcPr>
          <w:p w:rsidR="00BF69E8" w:rsidRPr="006063E5" w:rsidRDefault="00F262B6" w:rsidP="001D798C">
            <w:r w:rsidRPr="006063E5">
              <w:rPr>
                <w:b/>
                <w:szCs w:val="22"/>
              </w:rPr>
              <w:t xml:space="preserve">INSTRUCTION: </w:t>
            </w:r>
            <w:r w:rsidRPr="006063E5">
              <w:rPr>
                <w:szCs w:val="22"/>
              </w:rPr>
              <w:t xml:space="preserve">In this weather condition you are </w:t>
            </w:r>
            <w:r>
              <w:rPr>
                <w:szCs w:val="22"/>
              </w:rPr>
              <w:t xml:space="preserve">required to use one tug boat. </w:t>
            </w:r>
            <w:r w:rsidRPr="006063E5">
              <w:rPr>
                <w:szCs w:val="22"/>
              </w:rPr>
              <w:t>(The operator may use marker  ADVICE, depending on the situation or local regulations)</w:t>
            </w:r>
          </w:p>
        </w:tc>
      </w:tr>
      <w:tr w:rsidR="00BF69E8" w:rsidRPr="006063E5" w:rsidTr="001D798C">
        <w:tc>
          <w:tcPr>
            <w:tcW w:w="1535" w:type="dxa"/>
            <w:vMerge/>
          </w:tcPr>
          <w:p w:rsidR="00BF69E8" w:rsidRPr="006063E5" w:rsidRDefault="00BF69E8" w:rsidP="001D798C"/>
        </w:tc>
        <w:tc>
          <w:tcPr>
            <w:tcW w:w="2535" w:type="dxa"/>
          </w:tcPr>
          <w:p w:rsidR="00BF69E8" w:rsidRPr="006063E5" w:rsidRDefault="00BF69E8" w:rsidP="001D798C">
            <w:r w:rsidRPr="006063E5">
              <w:rPr>
                <w:b/>
                <w:szCs w:val="22"/>
              </w:rPr>
              <w:t xml:space="preserve">INFORMATION: </w:t>
            </w:r>
            <w:r w:rsidRPr="006063E5">
              <w:rPr>
                <w:szCs w:val="22"/>
              </w:rPr>
              <w:t xml:space="preserve">Received gale warning, expected strong wind gusts at 16 30. </w:t>
            </w:r>
          </w:p>
          <w:p w:rsidR="00BF69E8" w:rsidRPr="006063E5" w:rsidRDefault="00BF69E8" w:rsidP="001D798C">
            <w:pPr>
              <w:rPr>
                <w:b/>
              </w:rPr>
            </w:pPr>
            <w:r w:rsidRPr="006063E5">
              <w:rPr>
                <w:b/>
                <w:szCs w:val="22"/>
              </w:rPr>
              <w:t xml:space="preserve">QUESTION: </w:t>
            </w:r>
            <w:r w:rsidRPr="006063E5">
              <w:rPr>
                <w:szCs w:val="22"/>
              </w:rPr>
              <w:t>Do you require tugs or other assistance?</w:t>
            </w:r>
          </w:p>
        </w:tc>
        <w:tc>
          <w:tcPr>
            <w:tcW w:w="2752" w:type="dxa"/>
          </w:tcPr>
          <w:p w:rsidR="00F262B6" w:rsidRDefault="00F262B6" w:rsidP="00F262B6">
            <w:r w:rsidRPr="006063E5">
              <w:rPr>
                <w:b/>
                <w:szCs w:val="22"/>
              </w:rPr>
              <w:t xml:space="preserve">INSTRUCTION: </w:t>
            </w:r>
            <w:r w:rsidRPr="006063E5">
              <w:rPr>
                <w:szCs w:val="22"/>
              </w:rPr>
              <w:t>Reduce speed to 8 knots. Change course to 176 degrees.</w:t>
            </w:r>
          </w:p>
          <w:p w:rsidR="00BF69E8" w:rsidRPr="006063E5" w:rsidRDefault="00BF69E8" w:rsidP="001D798C"/>
        </w:tc>
        <w:tc>
          <w:tcPr>
            <w:tcW w:w="2634" w:type="dxa"/>
          </w:tcPr>
          <w:p w:rsidR="00F262B6" w:rsidRPr="006063E5" w:rsidRDefault="00F262B6" w:rsidP="001D798C">
            <w:r w:rsidRPr="006063E5">
              <w:rPr>
                <w:b/>
                <w:szCs w:val="22"/>
              </w:rPr>
              <w:t xml:space="preserve">ADVICE: </w:t>
            </w:r>
            <w:r w:rsidRPr="006063E5">
              <w:rPr>
                <w:szCs w:val="22"/>
              </w:rPr>
              <w:t>Leave buoy number xxx on your starboard side, keep clear of the vessel, anchored to the West of the buoy.</w:t>
            </w:r>
          </w:p>
        </w:tc>
      </w:tr>
      <w:tr w:rsidR="00BF69E8" w:rsidRPr="006063E5" w:rsidTr="001D798C">
        <w:tc>
          <w:tcPr>
            <w:tcW w:w="1535" w:type="dxa"/>
            <w:vMerge/>
          </w:tcPr>
          <w:p w:rsidR="00BF69E8" w:rsidRPr="006063E5" w:rsidRDefault="00BF69E8" w:rsidP="001D798C"/>
        </w:tc>
        <w:tc>
          <w:tcPr>
            <w:tcW w:w="2535" w:type="dxa"/>
          </w:tcPr>
          <w:p w:rsidR="00BF69E8" w:rsidRPr="006063E5" w:rsidRDefault="00BF69E8" w:rsidP="001D798C">
            <w:r w:rsidRPr="006063E5">
              <w:rPr>
                <w:b/>
                <w:szCs w:val="22"/>
              </w:rPr>
              <w:t xml:space="preserve">QUESTION: </w:t>
            </w:r>
            <w:r w:rsidRPr="006063E5">
              <w:rPr>
                <w:szCs w:val="22"/>
              </w:rPr>
              <w:t>Which channel do you intend to use?</w:t>
            </w:r>
          </w:p>
          <w:p w:rsidR="00BF69E8" w:rsidRPr="006063E5" w:rsidRDefault="00BF69E8" w:rsidP="001D798C">
            <w:r w:rsidRPr="006063E5">
              <w:rPr>
                <w:b/>
                <w:szCs w:val="22"/>
              </w:rPr>
              <w:t xml:space="preserve">INFORMATION: </w:t>
            </w:r>
            <w:r w:rsidRPr="006063E5">
              <w:rPr>
                <w:szCs w:val="22"/>
              </w:rPr>
              <w:t>Speed limit for this channel is 8 knots.</w:t>
            </w:r>
          </w:p>
          <w:p w:rsidR="00BF69E8" w:rsidRPr="006063E5" w:rsidRDefault="00BF69E8" w:rsidP="001D798C">
            <w:r w:rsidRPr="006063E5">
              <w:rPr>
                <w:b/>
                <w:szCs w:val="22"/>
              </w:rPr>
              <w:t xml:space="preserve">REQUEST: </w:t>
            </w:r>
            <w:r w:rsidRPr="006063E5">
              <w:rPr>
                <w:szCs w:val="22"/>
              </w:rPr>
              <w:t>When abeam of buoy number xxx report Your position.</w:t>
            </w:r>
          </w:p>
          <w:p w:rsidR="00BF69E8" w:rsidRPr="006063E5" w:rsidRDefault="00BF69E8" w:rsidP="001D798C"/>
        </w:tc>
        <w:tc>
          <w:tcPr>
            <w:tcW w:w="5386" w:type="dxa"/>
            <w:gridSpan w:val="2"/>
          </w:tcPr>
          <w:p w:rsidR="00BF69E8" w:rsidRPr="006063E5" w:rsidRDefault="00BF69E8" w:rsidP="001D798C">
            <w:r w:rsidRPr="006063E5">
              <w:rPr>
                <w:b/>
                <w:szCs w:val="22"/>
              </w:rPr>
              <w:t xml:space="preserve">INSTRUCTION: </w:t>
            </w:r>
            <w:r w:rsidRPr="006063E5">
              <w:rPr>
                <w:szCs w:val="22"/>
              </w:rPr>
              <w:t>Do not enter this area.</w:t>
            </w:r>
          </w:p>
        </w:tc>
      </w:tr>
      <w:tr w:rsidR="00BF69E8" w:rsidRPr="006063E5" w:rsidTr="001D798C">
        <w:tc>
          <w:tcPr>
            <w:tcW w:w="1535" w:type="dxa"/>
            <w:vMerge/>
          </w:tcPr>
          <w:p w:rsidR="00BF69E8" w:rsidRPr="006063E5" w:rsidRDefault="00BF69E8" w:rsidP="001D798C"/>
        </w:tc>
        <w:tc>
          <w:tcPr>
            <w:tcW w:w="2535" w:type="dxa"/>
          </w:tcPr>
          <w:p w:rsidR="00BF69E8" w:rsidRPr="006063E5" w:rsidRDefault="00BF69E8" w:rsidP="006F72BC">
            <w:r w:rsidRPr="006063E5">
              <w:rPr>
                <w:b/>
                <w:szCs w:val="22"/>
              </w:rPr>
              <w:t xml:space="preserve">WARNING: </w:t>
            </w:r>
            <w:r w:rsidRPr="006063E5">
              <w:rPr>
                <w:szCs w:val="22"/>
              </w:rPr>
              <w:t>There is a restric</w:t>
            </w:r>
            <w:r w:rsidR="006F72BC">
              <w:rPr>
                <w:szCs w:val="22"/>
              </w:rPr>
              <w:t>ted area s</w:t>
            </w:r>
            <w:r w:rsidRPr="006063E5">
              <w:rPr>
                <w:szCs w:val="22"/>
              </w:rPr>
              <w:t xml:space="preserve">outh of </w:t>
            </w:r>
            <w:r w:rsidR="006F72BC">
              <w:rPr>
                <w:szCs w:val="22"/>
              </w:rPr>
              <w:t>y</w:t>
            </w:r>
            <w:r w:rsidRPr="006063E5">
              <w:rPr>
                <w:szCs w:val="22"/>
              </w:rPr>
              <w:t>ou, distance 12 cables.</w:t>
            </w:r>
          </w:p>
        </w:tc>
        <w:tc>
          <w:tcPr>
            <w:tcW w:w="2752" w:type="dxa"/>
          </w:tcPr>
          <w:p w:rsidR="00BF69E8" w:rsidRPr="006063E5" w:rsidRDefault="00F262B6" w:rsidP="001D798C">
            <w:r w:rsidRPr="006063E5">
              <w:rPr>
                <w:b/>
                <w:szCs w:val="22"/>
              </w:rPr>
              <w:t xml:space="preserve">ADVICE: </w:t>
            </w:r>
            <w:r w:rsidRPr="006063E5">
              <w:rPr>
                <w:szCs w:val="22"/>
              </w:rPr>
              <w:t>Change course to xxx degrees and proceed to the anchorage area.</w:t>
            </w:r>
          </w:p>
        </w:tc>
        <w:tc>
          <w:tcPr>
            <w:tcW w:w="2634" w:type="dxa"/>
          </w:tcPr>
          <w:p w:rsidR="00F262B6" w:rsidRPr="006063E5" w:rsidRDefault="00F262B6" w:rsidP="001D798C">
            <w:r w:rsidRPr="006063E5">
              <w:rPr>
                <w:b/>
                <w:szCs w:val="22"/>
              </w:rPr>
              <w:t xml:space="preserve">INSTRUCTION: </w:t>
            </w:r>
            <w:r w:rsidRPr="006063E5">
              <w:rPr>
                <w:szCs w:val="22"/>
              </w:rPr>
              <w:t>Do not enter the approach channel. (The operator may use marker  ADVICE, depending on the situation or local regulations)</w:t>
            </w:r>
          </w:p>
        </w:tc>
      </w:tr>
      <w:tr w:rsidR="00BF69E8" w:rsidRPr="006063E5" w:rsidTr="001D798C">
        <w:tc>
          <w:tcPr>
            <w:tcW w:w="1535" w:type="dxa"/>
          </w:tcPr>
          <w:p w:rsidR="00BF69E8" w:rsidRPr="006063E5" w:rsidRDefault="00BF69E8" w:rsidP="001D798C"/>
        </w:tc>
        <w:tc>
          <w:tcPr>
            <w:tcW w:w="2535" w:type="dxa"/>
          </w:tcPr>
          <w:p w:rsidR="00BF69E8" w:rsidRPr="006063E5" w:rsidRDefault="00BF69E8" w:rsidP="001D798C">
            <w:pPr>
              <w:rPr>
                <w:b/>
              </w:rPr>
            </w:pPr>
            <w:r w:rsidRPr="006063E5">
              <w:rPr>
                <w:b/>
                <w:szCs w:val="22"/>
              </w:rPr>
              <w:t xml:space="preserve">WARNING: </w:t>
            </w:r>
            <w:r w:rsidRPr="006063E5">
              <w:rPr>
                <w:szCs w:val="22"/>
              </w:rPr>
              <w:t xml:space="preserve">Visibility in the approach channel is less than ..... </w:t>
            </w:r>
            <w:proofErr w:type="gramStart"/>
            <w:r w:rsidRPr="006063E5">
              <w:rPr>
                <w:szCs w:val="22"/>
              </w:rPr>
              <w:t>cables</w:t>
            </w:r>
            <w:proofErr w:type="gramEnd"/>
            <w:r w:rsidRPr="006063E5">
              <w:rPr>
                <w:szCs w:val="22"/>
              </w:rPr>
              <w:t>.</w:t>
            </w:r>
          </w:p>
        </w:tc>
        <w:tc>
          <w:tcPr>
            <w:tcW w:w="2752" w:type="dxa"/>
          </w:tcPr>
          <w:p w:rsidR="00BF69E8" w:rsidRPr="006063E5" w:rsidRDefault="00BF69E8" w:rsidP="001D798C">
            <w:pPr>
              <w:rPr>
                <w:b/>
              </w:rPr>
            </w:pPr>
          </w:p>
        </w:tc>
        <w:tc>
          <w:tcPr>
            <w:tcW w:w="2634" w:type="dxa"/>
          </w:tcPr>
          <w:p w:rsidR="00BF69E8" w:rsidRPr="006063E5" w:rsidRDefault="00BF69E8" w:rsidP="001D798C">
            <w:pPr>
              <w:rPr>
                <w:b/>
              </w:rPr>
            </w:pPr>
          </w:p>
        </w:tc>
      </w:tr>
    </w:tbl>
    <w:p w:rsidR="001D798C" w:rsidRDefault="001D798C" w:rsidP="009E47AA">
      <w:pPr>
        <w:rPr>
          <w:szCs w:val="22"/>
        </w:rPr>
      </w:pPr>
    </w:p>
    <w:p w:rsidR="001D798C" w:rsidRDefault="001D798C" w:rsidP="009E47AA">
      <w:pPr>
        <w:rPr>
          <w:szCs w:val="22"/>
        </w:rPr>
      </w:pPr>
    </w:p>
    <w:p w:rsidR="008D48B6" w:rsidRDefault="00FF3BBC" w:rsidP="009E47AA">
      <w:pPr>
        <w:rPr>
          <w:ins w:id="631" w:author="mosu01" w:date="2011-09-21T14:11:00Z"/>
          <w:szCs w:val="22"/>
        </w:rPr>
      </w:pPr>
      <w:r>
        <w:rPr>
          <w:szCs w:val="22"/>
        </w:rPr>
        <w:t xml:space="preserve">Ex: </w:t>
      </w:r>
      <w:ins w:id="632" w:author="mosu01" w:date="2011-09-21T14:16:00Z">
        <w:r w:rsidR="006063E5">
          <w:rPr>
            <w:szCs w:val="22"/>
          </w:rPr>
          <w:t>Vessels deviating from its route</w:t>
        </w:r>
      </w:ins>
    </w:p>
    <w:tbl>
      <w:tblPr>
        <w:tblW w:w="10916"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6"/>
        <w:gridCol w:w="1182"/>
        <w:gridCol w:w="3248"/>
        <w:gridCol w:w="414"/>
        <w:gridCol w:w="3336"/>
      </w:tblGrid>
      <w:tr w:rsidR="006063E5" w:rsidRPr="006063E5" w:rsidTr="00FF3BBC">
        <w:tc>
          <w:tcPr>
            <w:tcW w:w="2736" w:type="dxa"/>
            <w:vMerge w:val="restart"/>
            <w:vAlign w:val="center"/>
          </w:tcPr>
          <w:p w:rsidR="006063E5" w:rsidRPr="006063E5" w:rsidRDefault="006063E5" w:rsidP="006063E5">
            <w:pPr>
              <w:rPr>
                <w:b/>
              </w:rPr>
            </w:pPr>
            <w:r w:rsidRPr="006063E5">
              <w:rPr>
                <w:b/>
                <w:szCs w:val="22"/>
              </w:rPr>
              <w:lastRenderedPageBreak/>
              <w:br/>
              <w:t xml:space="preserve"> Examples of situations</w:t>
            </w:r>
          </w:p>
        </w:tc>
        <w:tc>
          <w:tcPr>
            <w:tcW w:w="1182" w:type="dxa"/>
            <w:vMerge w:val="restart"/>
            <w:vAlign w:val="center"/>
          </w:tcPr>
          <w:p w:rsidR="006063E5" w:rsidRPr="006063E5" w:rsidRDefault="006063E5" w:rsidP="006063E5">
            <w:pPr>
              <w:rPr>
                <w:b/>
              </w:rPr>
            </w:pPr>
          </w:p>
          <w:p w:rsidR="006063E5" w:rsidRPr="006063E5" w:rsidRDefault="006063E5" w:rsidP="006063E5">
            <w:pPr>
              <w:rPr>
                <w:b/>
              </w:rPr>
            </w:pPr>
            <w:r w:rsidRPr="006063E5">
              <w:rPr>
                <w:b/>
                <w:szCs w:val="22"/>
              </w:rPr>
              <w:t>Time</w:t>
            </w:r>
          </w:p>
        </w:tc>
        <w:tc>
          <w:tcPr>
            <w:tcW w:w="6998" w:type="dxa"/>
            <w:gridSpan w:val="3"/>
          </w:tcPr>
          <w:p w:rsidR="006063E5" w:rsidRPr="006063E5" w:rsidRDefault="006063E5" w:rsidP="006063E5">
            <w:pPr>
              <w:rPr>
                <w:b/>
              </w:rPr>
            </w:pPr>
            <w:r w:rsidRPr="006063E5">
              <w:rPr>
                <w:b/>
                <w:szCs w:val="22"/>
              </w:rPr>
              <w:t>Service types</w:t>
            </w:r>
          </w:p>
        </w:tc>
      </w:tr>
      <w:tr w:rsidR="006063E5" w:rsidRPr="006063E5" w:rsidTr="00FF3BBC">
        <w:tc>
          <w:tcPr>
            <w:tcW w:w="2736" w:type="dxa"/>
            <w:vMerge/>
          </w:tcPr>
          <w:p w:rsidR="006063E5" w:rsidRPr="006063E5" w:rsidRDefault="006063E5" w:rsidP="006063E5">
            <w:pPr>
              <w:rPr>
                <w:b/>
              </w:rPr>
            </w:pPr>
          </w:p>
        </w:tc>
        <w:tc>
          <w:tcPr>
            <w:tcW w:w="1182" w:type="dxa"/>
            <w:vMerge/>
          </w:tcPr>
          <w:p w:rsidR="006063E5" w:rsidRPr="006063E5" w:rsidRDefault="006063E5" w:rsidP="006063E5">
            <w:pPr>
              <w:rPr>
                <w:b/>
              </w:rPr>
            </w:pPr>
          </w:p>
        </w:tc>
        <w:tc>
          <w:tcPr>
            <w:tcW w:w="3248" w:type="dxa"/>
          </w:tcPr>
          <w:p w:rsidR="006063E5" w:rsidRPr="006063E5" w:rsidRDefault="006063E5" w:rsidP="006063E5">
            <w:pPr>
              <w:rPr>
                <w:b/>
              </w:rPr>
            </w:pPr>
            <w:r w:rsidRPr="006063E5">
              <w:rPr>
                <w:b/>
                <w:szCs w:val="22"/>
              </w:rPr>
              <w:t>INS</w:t>
            </w:r>
          </w:p>
        </w:tc>
        <w:tc>
          <w:tcPr>
            <w:tcW w:w="3750" w:type="dxa"/>
            <w:gridSpan w:val="2"/>
          </w:tcPr>
          <w:p w:rsidR="006063E5" w:rsidRPr="006063E5" w:rsidRDefault="006063E5" w:rsidP="006063E5">
            <w:pPr>
              <w:rPr>
                <w:b/>
              </w:rPr>
            </w:pPr>
            <w:r w:rsidRPr="006063E5">
              <w:rPr>
                <w:b/>
                <w:szCs w:val="22"/>
              </w:rPr>
              <w:t>NAS</w:t>
            </w:r>
          </w:p>
        </w:tc>
      </w:tr>
      <w:tr w:rsidR="006063E5" w:rsidRPr="006063E5" w:rsidTr="00FF3BBC">
        <w:tc>
          <w:tcPr>
            <w:tcW w:w="2736" w:type="dxa"/>
            <w:vMerge w:val="restart"/>
          </w:tcPr>
          <w:p w:rsidR="006063E5" w:rsidRPr="006063E5" w:rsidRDefault="006063E5" w:rsidP="006063E5"/>
          <w:p w:rsidR="006063E5" w:rsidRPr="006063E5" w:rsidRDefault="006063E5" w:rsidP="006063E5"/>
          <w:p w:rsidR="006063E5" w:rsidRPr="006063E5" w:rsidRDefault="006063E5" w:rsidP="006063E5"/>
          <w:p w:rsidR="006063E5" w:rsidRPr="006063E5" w:rsidRDefault="006063E5" w:rsidP="006063E5">
            <w:r w:rsidRPr="006063E5">
              <w:rPr>
                <w:szCs w:val="22"/>
              </w:rPr>
              <w:t>A vessel is steering out of the fairway/ or steering towards shallow waters.</w:t>
            </w:r>
          </w:p>
          <w:p w:rsidR="006063E5" w:rsidRPr="006063E5" w:rsidRDefault="00F931D3" w:rsidP="006063E5">
            <w:r>
              <w:rPr>
                <w:szCs w:val="22"/>
                <w:lang w:val="nb-NO"/>
              </w:rPr>
              <w:pict>
                <v:shape id="_x0000_s1046" type="#_x0000_t202" style="position:absolute;margin-left:.4pt;margin-top:102.8pt;width:131.25pt;height:173.25pt;z-index:10" stroked="f">
                  <v:textbox style="mso-next-textbox:#_x0000_s1046">
                    <w:txbxContent>
                      <w:p w:rsidR="00E042BC" w:rsidRDefault="00385C48" w:rsidP="006063E5">
                        <w:r>
                          <w:pict>
                            <v:shape id="_x0000_i1025" type="#_x0000_t75" style="width:116.25pt;height:150.75pt">
                              <v:imagedata r:id="rId12" o:title=""/>
                            </v:shape>
                          </w:pict>
                        </w:r>
                      </w:p>
                    </w:txbxContent>
                  </v:textbox>
                </v:shape>
              </w:pict>
            </w:r>
          </w:p>
        </w:tc>
        <w:tc>
          <w:tcPr>
            <w:tcW w:w="1182" w:type="dxa"/>
            <w:vMerge w:val="restart"/>
          </w:tcPr>
          <w:p w:rsidR="006063E5" w:rsidRPr="006063E5" w:rsidRDefault="006063E5" w:rsidP="006063E5">
            <w:r w:rsidRPr="006063E5">
              <w:rPr>
                <w:szCs w:val="22"/>
              </w:rPr>
              <w:t>00-00</w:t>
            </w:r>
          </w:p>
          <w:p w:rsidR="006063E5" w:rsidRPr="006063E5" w:rsidRDefault="00F931D3" w:rsidP="006063E5">
            <w:r>
              <w:rPr>
                <w:szCs w:val="22"/>
                <w:lang w:val="nb-NO"/>
              </w:rPr>
              <w:pict>
                <v:shapetype id="_x0000_t32" coordsize="21600,21600" o:spt="32" o:oned="t" path="m,l21600,21600e" filled="f">
                  <v:path arrowok="t" fillok="f" o:connecttype="none"/>
                  <o:lock v:ext="edit" shapetype="t"/>
                </v:shapetype>
                <v:shape id="_x0000_s1047" type="#_x0000_t32" style="position:absolute;margin-left:13.15pt;margin-top:3.25pt;width:0;height:79.25pt;z-index:11" o:connectortype="straight"/>
              </w:pict>
            </w:r>
          </w:p>
          <w:p w:rsidR="006063E5" w:rsidRPr="006063E5" w:rsidRDefault="006063E5" w:rsidP="006063E5"/>
          <w:p w:rsidR="006063E5" w:rsidRPr="006063E5" w:rsidRDefault="006063E5" w:rsidP="006063E5"/>
          <w:p w:rsidR="006063E5" w:rsidRPr="006063E5" w:rsidRDefault="006063E5" w:rsidP="006063E5"/>
          <w:p w:rsidR="006063E5" w:rsidRPr="006063E5" w:rsidRDefault="006063E5" w:rsidP="006063E5"/>
          <w:p w:rsidR="006063E5" w:rsidRPr="006063E5" w:rsidRDefault="006063E5" w:rsidP="006063E5"/>
          <w:p w:rsidR="006063E5" w:rsidRPr="006063E5" w:rsidRDefault="006063E5" w:rsidP="006063E5"/>
          <w:p w:rsidR="006063E5" w:rsidRPr="006063E5" w:rsidRDefault="006063E5" w:rsidP="006063E5">
            <w:r w:rsidRPr="006063E5">
              <w:rPr>
                <w:i/>
                <w:szCs w:val="22"/>
              </w:rPr>
              <w:t>time permitting</w:t>
            </w:r>
          </w:p>
          <w:p w:rsidR="006063E5" w:rsidRPr="006063E5" w:rsidRDefault="00F931D3" w:rsidP="006063E5">
            <w:r>
              <w:rPr>
                <w:szCs w:val="22"/>
                <w:lang w:val="nb-NO"/>
              </w:rPr>
              <w:pict>
                <v:shape id="_x0000_s1048" type="#_x0000_t32" style="position:absolute;margin-left:13.15pt;margin-top:3.75pt;width:0;height:145.85pt;z-index:12" o:connectortype="straight">
                  <v:stroke endarrow="block"/>
                </v:shape>
              </w:pict>
            </w:r>
          </w:p>
          <w:p w:rsidR="006063E5" w:rsidRPr="006063E5" w:rsidRDefault="006063E5" w:rsidP="006063E5"/>
          <w:p w:rsidR="006063E5" w:rsidRPr="006063E5" w:rsidRDefault="006063E5" w:rsidP="006063E5"/>
          <w:p w:rsidR="006063E5" w:rsidRPr="006063E5" w:rsidRDefault="006063E5" w:rsidP="006063E5"/>
          <w:p w:rsidR="006063E5" w:rsidRPr="006063E5" w:rsidRDefault="006063E5" w:rsidP="006063E5"/>
          <w:p w:rsidR="006063E5" w:rsidRPr="006063E5" w:rsidRDefault="006063E5" w:rsidP="006063E5"/>
          <w:p w:rsidR="006063E5" w:rsidRPr="006063E5" w:rsidRDefault="006063E5" w:rsidP="006063E5"/>
          <w:p w:rsidR="006063E5" w:rsidRPr="006063E5" w:rsidRDefault="006063E5" w:rsidP="006063E5"/>
          <w:p w:rsidR="006063E5" w:rsidRPr="006063E5" w:rsidRDefault="006063E5" w:rsidP="006063E5"/>
          <w:p w:rsidR="006063E5" w:rsidRPr="006063E5" w:rsidRDefault="006063E5" w:rsidP="006063E5"/>
          <w:p w:rsidR="006063E5" w:rsidRPr="006063E5" w:rsidRDefault="006063E5" w:rsidP="006063E5"/>
          <w:p w:rsidR="006063E5" w:rsidRPr="006063E5" w:rsidRDefault="006063E5" w:rsidP="006063E5"/>
          <w:p w:rsidR="006063E5" w:rsidRPr="006063E5" w:rsidRDefault="006063E5" w:rsidP="006063E5">
            <w:r w:rsidRPr="006063E5">
              <w:rPr>
                <w:szCs w:val="22"/>
              </w:rPr>
              <w:t>END</w:t>
            </w:r>
          </w:p>
        </w:tc>
        <w:tc>
          <w:tcPr>
            <w:tcW w:w="6998" w:type="dxa"/>
            <w:gridSpan w:val="3"/>
          </w:tcPr>
          <w:p w:rsidR="006063E5" w:rsidRPr="006063E5" w:rsidRDefault="006063E5" w:rsidP="006063E5">
            <w:r w:rsidRPr="006063E5">
              <w:rPr>
                <w:b/>
                <w:szCs w:val="22"/>
              </w:rPr>
              <w:t>INFORMATION</w:t>
            </w:r>
            <w:r w:rsidRPr="006063E5">
              <w:rPr>
                <w:szCs w:val="22"/>
              </w:rPr>
              <w:t xml:space="preserve">: VTS equipment indicates that you are heading towards shallow waters, </w:t>
            </w:r>
            <w:r>
              <w:rPr>
                <w:szCs w:val="22"/>
              </w:rPr>
              <w:t>with</w:t>
            </w:r>
            <w:r w:rsidRPr="006063E5">
              <w:rPr>
                <w:szCs w:val="22"/>
              </w:rPr>
              <w:t>in xx minutes.</w:t>
            </w:r>
          </w:p>
          <w:p w:rsidR="006063E5" w:rsidRPr="006063E5" w:rsidRDefault="006063E5" w:rsidP="006063E5"/>
          <w:p w:rsidR="006063E5" w:rsidRPr="006063E5" w:rsidRDefault="006063E5" w:rsidP="006063E5">
            <w:pPr>
              <w:rPr>
                <w:i/>
              </w:rPr>
            </w:pPr>
            <w:r w:rsidRPr="006063E5">
              <w:rPr>
                <w:b/>
                <w:szCs w:val="22"/>
              </w:rPr>
              <w:t>QUESTION:</w:t>
            </w:r>
            <w:r w:rsidRPr="006063E5">
              <w:rPr>
                <w:szCs w:val="22"/>
              </w:rPr>
              <w:t xml:space="preserve"> What are your intentions? </w:t>
            </w:r>
          </w:p>
          <w:p w:rsidR="006063E5" w:rsidRPr="006063E5" w:rsidRDefault="006063E5" w:rsidP="006063E5">
            <w:r w:rsidRPr="006063E5">
              <w:rPr>
                <w:b/>
                <w:szCs w:val="22"/>
              </w:rPr>
              <w:t>INFORMATION</w:t>
            </w:r>
            <w:r w:rsidRPr="006063E5">
              <w:rPr>
                <w:szCs w:val="22"/>
                <w:vertAlign w:val="superscript"/>
              </w:rPr>
              <w:t>1</w:t>
            </w:r>
            <w:r w:rsidRPr="006063E5">
              <w:rPr>
                <w:szCs w:val="22"/>
              </w:rPr>
              <w:t xml:space="preserve">: Safe </w:t>
            </w:r>
            <w:r>
              <w:rPr>
                <w:szCs w:val="22"/>
              </w:rPr>
              <w:t xml:space="preserve">water is in bearing xxx degrees </w:t>
            </w:r>
            <w:r w:rsidRPr="006063E5">
              <w:rPr>
                <w:szCs w:val="22"/>
              </w:rPr>
              <w:t>from you</w:t>
            </w:r>
          </w:p>
          <w:p w:rsidR="006063E5" w:rsidRPr="006063E5" w:rsidRDefault="006063E5" w:rsidP="006063E5">
            <w:r w:rsidRPr="006063E5">
              <w:rPr>
                <w:b/>
                <w:szCs w:val="22"/>
              </w:rPr>
              <w:t>INFORMATION</w:t>
            </w:r>
            <w:r w:rsidRPr="006063E5">
              <w:rPr>
                <w:szCs w:val="22"/>
                <w:vertAlign w:val="superscript"/>
              </w:rPr>
              <w:t>1</w:t>
            </w:r>
            <w:r w:rsidRPr="006063E5">
              <w:rPr>
                <w:szCs w:val="22"/>
              </w:rPr>
              <w:t xml:space="preserve">: Safe </w:t>
            </w:r>
            <w:r>
              <w:rPr>
                <w:szCs w:val="22"/>
              </w:rPr>
              <w:t>water is north of</w:t>
            </w:r>
            <w:r w:rsidRPr="006063E5">
              <w:rPr>
                <w:szCs w:val="22"/>
              </w:rPr>
              <w:t xml:space="preserve"> you</w:t>
            </w:r>
          </w:p>
          <w:p w:rsidR="006063E5" w:rsidRPr="006063E5" w:rsidRDefault="006063E5" w:rsidP="006063E5">
            <w:r w:rsidRPr="006063E5">
              <w:rPr>
                <w:b/>
                <w:szCs w:val="22"/>
              </w:rPr>
              <w:t>QUESTION:</w:t>
            </w:r>
            <w:r w:rsidRPr="006063E5">
              <w:rPr>
                <w:szCs w:val="22"/>
              </w:rPr>
              <w:t xml:space="preserve"> Have you altered course?</w:t>
            </w:r>
          </w:p>
          <w:p w:rsidR="006063E5" w:rsidRPr="006063E5" w:rsidRDefault="006063E5" w:rsidP="006063E5"/>
        </w:tc>
      </w:tr>
      <w:tr w:rsidR="006063E5" w:rsidRPr="006063E5" w:rsidTr="00FF3BBC">
        <w:tc>
          <w:tcPr>
            <w:tcW w:w="2736" w:type="dxa"/>
            <w:vMerge/>
          </w:tcPr>
          <w:p w:rsidR="006063E5" w:rsidRPr="006063E5" w:rsidRDefault="006063E5" w:rsidP="006063E5"/>
        </w:tc>
        <w:tc>
          <w:tcPr>
            <w:tcW w:w="1182" w:type="dxa"/>
            <w:vMerge/>
          </w:tcPr>
          <w:p w:rsidR="006063E5" w:rsidRPr="006063E5" w:rsidRDefault="006063E5" w:rsidP="006063E5"/>
        </w:tc>
        <w:tc>
          <w:tcPr>
            <w:tcW w:w="3248" w:type="dxa"/>
          </w:tcPr>
          <w:p w:rsidR="006063E5" w:rsidRPr="006063E5" w:rsidRDefault="00F931D3" w:rsidP="006063E5">
            <w:r>
              <w:rPr>
                <w:szCs w:val="22"/>
                <w:lang w:val="nb-NO"/>
              </w:rPr>
              <w:pict>
                <v:shape id="_x0000_s1044" type="#_x0000_t32" style="position:absolute;margin-left:75.15pt;margin-top:1.45pt;width:.75pt;height:63.75pt;z-index:8;mso-position-horizontal-relative:text;mso-position-vertical-relative:text" o:connectortype="straight">
                  <v:stroke endarrow="block"/>
                </v:shape>
              </w:pict>
            </w:r>
          </w:p>
        </w:tc>
        <w:tc>
          <w:tcPr>
            <w:tcW w:w="3750" w:type="dxa"/>
            <w:gridSpan w:val="2"/>
          </w:tcPr>
          <w:p w:rsidR="006063E5" w:rsidRPr="006063E5" w:rsidRDefault="006063E5" w:rsidP="006063E5">
            <w:pPr>
              <w:rPr>
                <w:i/>
              </w:rPr>
            </w:pPr>
            <w:r w:rsidRPr="006063E5">
              <w:rPr>
                <w:i/>
                <w:szCs w:val="22"/>
              </w:rPr>
              <w:t xml:space="preserve">Comments: </w:t>
            </w:r>
            <w:r w:rsidRPr="006063E5">
              <w:rPr>
                <w:i/>
                <w:szCs w:val="22"/>
              </w:rPr>
              <w:br/>
              <w:t>A ) If there is time</w:t>
            </w:r>
            <w:r w:rsidR="00B357D0">
              <w:rPr>
                <w:i/>
                <w:szCs w:val="22"/>
              </w:rPr>
              <w:t xml:space="preserve"> </w:t>
            </w:r>
            <w:r w:rsidRPr="006063E5">
              <w:rPr>
                <w:i/>
                <w:szCs w:val="22"/>
              </w:rPr>
              <w:t>- acceptance from the ship will then be done.</w:t>
            </w:r>
          </w:p>
          <w:p w:rsidR="006063E5" w:rsidRPr="006063E5" w:rsidRDefault="00B357D0" w:rsidP="00B357D0">
            <w:r>
              <w:rPr>
                <w:i/>
                <w:szCs w:val="22"/>
              </w:rPr>
              <w:t>B) If there is</w:t>
            </w:r>
            <w:r w:rsidR="006063E5" w:rsidRPr="006063E5">
              <w:rPr>
                <w:i/>
                <w:szCs w:val="22"/>
              </w:rPr>
              <w:t>n</w:t>
            </w:r>
            <w:r>
              <w:rPr>
                <w:i/>
                <w:szCs w:val="22"/>
              </w:rPr>
              <w:t>’</w:t>
            </w:r>
            <w:r w:rsidR="006063E5" w:rsidRPr="006063E5">
              <w:rPr>
                <w:i/>
                <w:szCs w:val="22"/>
              </w:rPr>
              <w:t>t time for an acceptance from the vessel</w:t>
            </w:r>
            <w:r>
              <w:rPr>
                <w:i/>
                <w:szCs w:val="22"/>
              </w:rPr>
              <w:t>,</w:t>
            </w:r>
            <w:r w:rsidR="006063E5" w:rsidRPr="006063E5">
              <w:rPr>
                <w:i/>
                <w:szCs w:val="22"/>
              </w:rPr>
              <w:t xml:space="preserve"> the operator continues to provide NAS. </w:t>
            </w:r>
          </w:p>
        </w:tc>
      </w:tr>
      <w:tr w:rsidR="006063E5" w:rsidRPr="006063E5" w:rsidTr="00FF3BBC">
        <w:tc>
          <w:tcPr>
            <w:tcW w:w="2736" w:type="dxa"/>
            <w:vMerge/>
          </w:tcPr>
          <w:p w:rsidR="006063E5" w:rsidRPr="006063E5" w:rsidRDefault="006063E5" w:rsidP="006063E5"/>
        </w:tc>
        <w:tc>
          <w:tcPr>
            <w:tcW w:w="1182" w:type="dxa"/>
            <w:vMerge/>
          </w:tcPr>
          <w:p w:rsidR="006063E5" w:rsidRPr="006063E5" w:rsidRDefault="006063E5" w:rsidP="006063E5"/>
        </w:tc>
        <w:tc>
          <w:tcPr>
            <w:tcW w:w="6998" w:type="dxa"/>
            <w:gridSpan w:val="3"/>
          </w:tcPr>
          <w:p w:rsidR="006063E5" w:rsidRPr="006063E5" w:rsidRDefault="006063E5" w:rsidP="006063E5">
            <w:pPr>
              <w:rPr>
                <w:b/>
              </w:rPr>
            </w:pPr>
            <w:r w:rsidRPr="006063E5">
              <w:rPr>
                <w:b/>
                <w:szCs w:val="22"/>
              </w:rPr>
              <w:t>ADVICE</w:t>
            </w:r>
            <w:r w:rsidRPr="006063E5">
              <w:rPr>
                <w:b/>
                <w:szCs w:val="22"/>
                <w:vertAlign w:val="superscript"/>
              </w:rPr>
              <w:t>1</w:t>
            </w:r>
            <w:r w:rsidRPr="006063E5">
              <w:rPr>
                <w:b/>
                <w:szCs w:val="22"/>
              </w:rPr>
              <w:t>:</w:t>
            </w:r>
            <w:r w:rsidRPr="006063E5">
              <w:rPr>
                <w:szCs w:val="22"/>
              </w:rPr>
              <w:t xml:space="preserve">  Safe water is in bearing xxx degrees from you</w:t>
            </w:r>
          </w:p>
          <w:p w:rsidR="006063E5" w:rsidRPr="006063E5" w:rsidRDefault="006063E5" w:rsidP="006063E5">
            <w:pPr>
              <w:rPr>
                <w:b/>
              </w:rPr>
            </w:pPr>
            <w:r w:rsidRPr="006063E5">
              <w:rPr>
                <w:b/>
                <w:szCs w:val="22"/>
              </w:rPr>
              <w:t xml:space="preserve">WARNING: </w:t>
            </w:r>
            <w:r w:rsidRPr="006063E5">
              <w:rPr>
                <w:szCs w:val="22"/>
              </w:rPr>
              <w:t>Shallow waters</w:t>
            </w:r>
            <w:r w:rsidRPr="006063E5">
              <w:rPr>
                <w:b/>
                <w:szCs w:val="22"/>
              </w:rPr>
              <w:t xml:space="preserve"> </w:t>
            </w:r>
            <w:r w:rsidRPr="006063E5">
              <w:rPr>
                <w:szCs w:val="22"/>
              </w:rPr>
              <w:t>2 cables ahead of you.</w:t>
            </w:r>
          </w:p>
          <w:p w:rsidR="006063E5" w:rsidRPr="006063E5" w:rsidRDefault="006063E5" w:rsidP="006063E5"/>
          <w:p w:rsidR="006063E5" w:rsidRPr="006063E5" w:rsidRDefault="006063E5" w:rsidP="006063E5">
            <w:r w:rsidRPr="006063E5">
              <w:rPr>
                <w:b/>
                <w:szCs w:val="22"/>
              </w:rPr>
              <w:t>ADVICE</w:t>
            </w:r>
            <w:r w:rsidRPr="006063E5">
              <w:rPr>
                <w:b/>
                <w:szCs w:val="22"/>
                <w:vertAlign w:val="superscript"/>
              </w:rPr>
              <w:t>2</w:t>
            </w:r>
            <w:r w:rsidRPr="006063E5">
              <w:rPr>
                <w:b/>
                <w:szCs w:val="22"/>
              </w:rPr>
              <w:t xml:space="preserve">: </w:t>
            </w:r>
            <w:r w:rsidRPr="006063E5">
              <w:rPr>
                <w:szCs w:val="22"/>
              </w:rPr>
              <w:t>True course to safe waters</w:t>
            </w:r>
            <w:r w:rsidRPr="006063E5">
              <w:rPr>
                <w:b/>
                <w:szCs w:val="22"/>
              </w:rPr>
              <w:t xml:space="preserve">, </w:t>
            </w:r>
            <w:r w:rsidRPr="006063E5">
              <w:rPr>
                <w:szCs w:val="22"/>
              </w:rPr>
              <w:t xml:space="preserve">xxx degrees </w:t>
            </w:r>
            <w:r w:rsidRPr="006063E5">
              <w:rPr>
                <w:b/>
                <w:szCs w:val="22"/>
              </w:rPr>
              <w:br/>
              <w:t>ADVICE</w:t>
            </w:r>
            <w:r w:rsidRPr="006063E5">
              <w:rPr>
                <w:b/>
                <w:szCs w:val="22"/>
                <w:vertAlign w:val="superscript"/>
              </w:rPr>
              <w:t>2</w:t>
            </w:r>
            <w:r w:rsidRPr="006063E5">
              <w:rPr>
                <w:b/>
                <w:szCs w:val="22"/>
              </w:rPr>
              <w:t xml:space="preserve">: </w:t>
            </w:r>
            <w:r w:rsidRPr="006063E5">
              <w:rPr>
                <w:szCs w:val="22"/>
              </w:rPr>
              <w:t xml:space="preserve">Recommended course make good xxx degrees </w:t>
            </w:r>
          </w:p>
          <w:p w:rsidR="006063E5" w:rsidRPr="006063E5" w:rsidRDefault="006063E5" w:rsidP="006063E5">
            <w:r w:rsidRPr="006063E5">
              <w:rPr>
                <w:b/>
                <w:szCs w:val="22"/>
              </w:rPr>
              <w:t>ADVICE</w:t>
            </w:r>
            <w:r w:rsidRPr="006063E5">
              <w:rPr>
                <w:b/>
                <w:szCs w:val="22"/>
                <w:vertAlign w:val="superscript"/>
              </w:rPr>
              <w:t>3</w:t>
            </w:r>
            <w:r w:rsidRPr="006063E5">
              <w:rPr>
                <w:b/>
                <w:szCs w:val="22"/>
              </w:rPr>
              <w:t xml:space="preserve">: </w:t>
            </w:r>
            <w:r w:rsidRPr="006063E5">
              <w:rPr>
                <w:szCs w:val="22"/>
              </w:rPr>
              <w:t>Recommended course xxx degrees</w:t>
            </w:r>
          </w:p>
          <w:p w:rsidR="006063E5" w:rsidRPr="006063E5" w:rsidRDefault="006063E5" w:rsidP="006063E5"/>
          <w:p w:rsidR="006063E5" w:rsidRPr="006063E5" w:rsidRDefault="006063E5" w:rsidP="006063E5"/>
        </w:tc>
      </w:tr>
      <w:tr w:rsidR="006063E5" w:rsidRPr="006063E5" w:rsidTr="00FF3BBC">
        <w:tc>
          <w:tcPr>
            <w:tcW w:w="2736" w:type="dxa"/>
            <w:vMerge/>
          </w:tcPr>
          <w:p w:rsidR="006063E5" w:rsidRPr="006063E5" w:rsidRDefault="006063E5" w:rsidP="006063E5"/>
        </w:tc>
        <w:tc>
          <w:tcPr>
            <w:tcW w:w="1182" w:type="dxa"/>
            <w:vMerge/>
          </w:tcPr>
          <w:p w:rsidR="006063E5" w:rsidRPr="006063E5" w:rsidRDefault="006063E5" w:rsidP="006063E5"/>
        </w:tc>
        <w:tc>
          <w:tcPr>
            <w:tcW w:w="3662" w:type="dxa"/>
            <w:gridSpan w:val="2"/>
          </w:tcPr>
          <w:p w:rsidR="006063E5" w:rsidRPr="006063E5" w:rsidRDefault="00F931D3" w:rsidP="006063E5">
            <w:pPr>
              <w:rPr>
                <w:b/>
              </w:rPr>
            </w:pPr>
            <w:r>
              <w:rPr>
                <w:b/>
                <w:szCs w:val="22"/>
                <w:lang w:val="nb-NO"/>
              </w:rPr>
              <w:pict>
                <v:shape id="_x0000_s1045" type="#_x0000_t32" style="position:absolute;margin-left:75.9pt;margin-top:3.8pt;width:.75pt;height:63.75pt;z-index:9;mso-position-horizontal-relative:text;mso-position-vertical-relative:text" o:connectortype="straight">
                  <v:stroke endarrow="block"/>
                </v:shape>
              </w:pict>
            </w:r>
          </w:p>
        </w:tc>
        <w:tc>
          <w:tcPr>
            <w:tcW w:w="3336" w:type="dxa"/>
          </w:tcPr>
          <w:p w:rsidR="006063E5" w:rsidRPr="006063E5" w:rsidRDefault="006063E5" w:rsidP="006063E5">
            <w:pPr>
              <w:rPr>
                <w:i/>
              </w:rPr>
            </w:pPr>
            <w:r w:rsidRPr="006063E5">
              <w:rPr>
                <w:i/>
                <w:szCs w:val="22"/>
              </w:rPr>
              <w:t>Comments:</w:t>
            </w:r>
            <w:r w:rsidRPr="006063E5">
              <w:rPr>
                <w:i/>
                <w:szCs w:val="22"/>
              </w:rPr>
              <w:br/>
              <w:t>A)The operator informs the vessel when NAS has ended.</w:t>
            </w:r>
          </w:p>
          <w:p w:rsidR="006063E5" w:rsidRPr="006063E5" w:rsidRDefault="006063E5" w:rsidP="006063E5">
            <w:pPr>
              <w:rPr>
                <w:i/>
              </w:rPr>
            </w:pPr>
            <w:r w:rsidRPr="006063E5">
              <w:rPr>
                <w:i/>
                <w:szCs w:val="22"/>
              </w:rPr>
              <w:t>B) After providing NAS without an acceptance from the vessel the operator should inform the vessel about it.</w:t>
            </w:r>
          </w:p>
        </w:tc>
      </w:tr>
      <w:tr w:rsidR="006063E5" w:rsidRPr="006063E5" w:rsidTr="00FF3BBC">
        <w:tc>
          <w:tcPr>
            <w:tcW w:w="2736" w:type="dxa"/>
          </w:tcPr>
          <w:p w:rsidR="006063E5" w:rsidRPr="006063E5" w:rsidRDefault="006063E5" w:rsidP="006063E5"/>
        </w:tc>
        <w:tc>
          <w:tcPr>
            <w:tcW w:w="1182" w:type="dxa"/>
          </w:tcPr>
          <w:p w:rsidR="006063E5" w:rsidRPr="006063E5" w:rsidRDefault="006063E5" w:rsidP="006063E5"/>
        </w:tc>
        <w:tc>
          <w:tcPr>
            <w:tcW w:w="6998" w:type="dxa"/>
            <w:gridSpan w:val="3"/>
          </w:tcPr>
          <w:p w:rsidR="006063E5" w:rsidRDefault="006063E5" w:rsidP="006063E5">
            <w:r w:rsidRPr="006063E5">
              <w:rPr>
                <w:b/>
                <w:szCs w:val="22"/>
              </w:rPr>
              <w:t xml:space="preserve">INFORMATION:  </w:t>
            </w:r>
            <w:r w:rsidRPr="006063E5">
              <w:rPr>
                <w:szCs w:val="22"/>
              </w:rPr>
              <w:t xml:space="preserve">You are now in a safe </w:t>
            </w:r>
            <w:r w:rsidR="00FF3BBC">
              <w:rPr>
                <w:szCs w:val="22"/>
              </w:rPr>
              <w:t>position</w:t>
            </w:r>
            <w:r w:rsidRPr="006063E5">
              <w:rPr>
                <w:szCs w:val="22"/>
              </w:rPr>
              <w:t xml:space="preserve">. </w:t>
            </w:r>
          </w:p>
          <w:p w:rsidR="00685422" w:rsidRPr="006063E5" w:rsidRDefault="00685422" w:rsidP="00685422">
            <w:pPr>
              <w:rPr>
                <w:b/>
              </w:rPr>
            </w:pPr>
            <w:r w:rsidRPr="006063E5">
              <w:rPr>
                <w:b/>
                <w:szCs w:val="22"/>
              </w:rPr>
              <w:t xml:space="preserve">INFORMATION:  </w:t>
            </w:r>
            <w:r w:rsidRPr="006063E5">
              <w:rPr>
                <w:szCs w:val="22"/>
              </w:rPr>
              <w:t xml:space="preserve">You </w:t>
            </w:r>
            <w:r>
              <w:rPr>
                <w:szCs w:val="22"/>
              </w:rPr>
              <w:t>are clear from the</w:t>
            </w:r>
            <w:r w:rsidRPr="006063E5">
              <w:rPr>
                <w:szCs w:val="22"/>
              </w:rPr>
              <w:t xml:space="preserve"> shallow area.</w:t>
            </w:r>
          </w:p>
        </w:tc>
      </w:tr>
    </w:tbl>
    <w:p w:rsidR="006063E5" w:rsidRDefault="006063E5" w:rsidP="006063E5">
      <w:pPr>
        <w:rPr>
          <w:szCs w:val="22"/>
        </w:rPr>
      </w:pPr>
      <w:r w:rsidRPr="006063E5">
        <w:rPr>
          <w:szCs w:val="22"/>
        </w:rPr>
        <w:br w:type="page"/>
      </w:r>
    </w:p>
    <w:p w:rsidR="00685422" w:rsidRPr="006063E5" w:rsidRDefault="001D798C" w:rsidP="006063E5">
      <w:pPr>
        <w:rPr>
          <w:szCs w:val="22"/>
        </w:rPr>
      </w:pPr>
      <w:r>
        <w:rPr>
          <w:szCs w:val="22"/>
        </w:rPr>
        <w:t>Examples when entering the</w:t>
      </w:r>
      <w:r w:rsidR="00685422">
        <w:rPr>
          <w:szCs w:val="22"/>
        </w:rPr>
        <w:t xml:space="preserve"> </w:t>
      </w:r>
      <w:r>
        <w:rPr>
          <w:szCs w:val="22"/>
        </w:rPr>
        <w:t>port</w:t>
      </w:r>
      <w:r w:rsidR="00685422">
        <w:rPr>
          <w:szCs w:val="22"/>
        </w:rPr>
        <w:t xml:space="preserve"> area</w:t>
      </w:r>
    </w:p>
    <w:tbl>
      <w:tblPr>
        <w:tblW w:w="945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gridCol w:w="2628"/>
        <w:gridCol w:w="2787"/>
        <w:gridCol w:w="2608"/>
      </w:tblGrid>
      <w:tr w:rsidR="006063E5" w:rsidRPr="006063E5" w:rsidTr="006063E5">
        <w:tc>
          <w:tcPr>
            <w:tcW w:w="1419" w:type="dxa"/>
            <w:vMerge w:val="restart"/>
            <w:vAlign w:val="center"/>
          </w:tcPr>
          <w:p w:rsidR="006063E5" w:rsidRPr="006063E5" w:rsidRDefault="006063E5" w:rsidP="006063E5">
            <w:pPr>
              <w:rPr>
                <w:b/>
                <w:lang w:val="nb-NO"/>
              </w:rPr>
            </w:pPr>
            <w:r w:rsidRPr="006063E5">
              <w:rPr>
                <w:b/>
                <w:szCs w:val="22"/>
                <w:lang w:val="nb-NO"/>
              </w:rPr>
              <w:t>Examples of situations</w:t>
            </w:r>
          </w:p>
        </w:tc>
        <w:tc>
          <w:tcPr>
            <w:tcW w:w="8031" w:type="dxa"/>
            <w:gridSpan w:val="3"/>
          </w:tcPr>
          <w:p w:rsidR="006063E5" w:rsidRPr="006063E5" w:rsidRDefault="006063E5" w:rsidP="006063E5">
            <w:pPr>
              <w:rPr>
                <w:b/>
                <w:lang w:val="nb-NO"/>
              </w:rPr>
            </w:pPr>
            <w:r w:rsidRPr="006063E5">
              <w:rPr>
                <w:b/>
                <w:szCs w:val="22"/>
                <w:lang w:val="nb-NO"/>
              </w:rPr>
              <w:t>Service types</w:t>
            </w:r>
          </w:p>
        </w:tc>
      </w:tr>
      <w:tr w:rsidR="006063E5" w:rsidRPr="006063E5" w:rsidTr="006063E5">
        <w:tc>
          <w:tcPr>
            <w:tcW w:w="1419" w:type="dxa"/>
            <w:vMerge/>
          </w:tcPr>
          <w:p w:rsidR="006063E5" w:rsidRPr="006063E5" w:rsidRDefault="006063E5" w:rsidP="006063E5">
            <w:pPr>
              <w:rPr>
                <w:b/>
                <w:lang w:val="nb-NO"/>
              </w:rPr>
            </w:pPr>
          </w:p>
        </w:tc>
        <w:tc>
          <w:tcPr>
            <w:tcW w:w="2631" w:type="dxa"/>
          </w:tcPr>
          <w:p w:rsidR="006063E5" w:rsidRPr="006063E5" w:rsidRDefault="006063E5" w:rsidP="006063E5">
            <w:pPr>
              <w:rPr>
                <w:b/>
                <w:lang w:val="nb-NO"/>
              </w:rPr>
            </w:pPr>
            <w:r w:rsidRPr="006063E5">
              <w:rPr>
                <w:b/>
                <w:szCs w:val="22"/>
                <w:lang w:val="nb-NO"/>
              </w:rPr>
              <w:t>INS</w:t>
            </w:r>
          </w:p>
        </w:tc>
        <w:tc>
          <w:tcPr>
            <w:tcW w:w="2790" w:type="dxa"/>
          </w:tcPr>
          <w:p w:rsidR="006063E5" w:rsidRPr="006063E5" w:rsidRDefault="00F262B6" w:rsidP="006063E5">
            <w:pPr>
              <w:rPr>
                <w:b/>
                <w:lang w:val="nb-NO"/>
              </w:rPr>
            </w:pPr>
            <w:r>
              <w:rPr>
                <w:b/>
                <w:szCs w:val="22"/>
                <w:lang w:val="nb-NO"/>
              </w:rPr>
              <w:t>NA</w:t>
            </w:r>
            <w:r w:rsidR="006063E5" w:rsidRPr="006063E5">
              <w:rPr>
                <w:b/>
                <w:szCs w:val="22"/>
                <w:lang w:val="nb-NO"/>
              </w:rPr>
              <w:t>S</w:t>
            </w:r>
          </w:p>
        </w:tc>
        <w:tc>
          <w:tcPr>
            <w:tcW w:w="2610" w:type="dxa"/>
          </w:tcPr>
          <w:p w:rsidR="006063E5" w:rsidRPr="006063E5" w:rsidRDefault="00F262B6" w:rsidP="006063E5">
            <w:pPr>
              <w:rPr>
                <w:b/>
                <w:lang w:val="nb-NO"/>
              </w:rPr>
            </w:pPr>
            <w:r>
              <w:rPr>
                <w:b/>
                <w:szCs w:val="22"/>
                <w:lang w:val="nb-NO"/>
              </w:rPr>
              <w:t>TO</w:t>
            </w:r>
            <w:r w:rsidR="006063E5" w:rsidRPr="006063E5">
              <w:rPr>
                <w:b/>
                <w:szCs w:val="22"/>
                <w:lang w:val="nb-NO"/>
              </w:rPr>
              <w:t>S</w:t>
            </w:r>
          </w:p>
        </w:tc>
      </w:tr>
      <w:tr w:rsidR="006063E5" w:rsidRPr="006063E5" w:rsidTr="006063E5">
        <w:tc>
          <w:tcPr>
            <w:tcW w:w="1419" w:type="dxa"/>
            <w:vMerge w:val="restart"/>
          </w:tcPr>
          <w:p w:rsidR="006063E5" w:rsidRPr="006063E5" w:rsidRDefault="006063E5" w:rsidP="001D798C">
            <w:r w:rsidRPr="006063E5">
              <w:rPr>
                <w:szCs w:val="22"/>
              </w:rPr>
              <w:t>A</w:t>
            </w:r>
            <w:r w:rsidR="001D798C">
              <w:rPr>
                <w:szCs w:val="22"/>
              </w:rPr>
              <w:t xml:space="preserve"> vessel is approaching the port</w:t>
            </w:r>
            <w:r w:rsidRPr="006063E5">
              <w:rPr>
                <w:szCs w:val="22"/>
              </w:rPr>
              <w:t xml:space="preserve"> </w:t>
            </w:r>
            <w:r w:rsidR="001D798C">
              <w:rPr>
                <w:szCs w:val="22"/>
              </w:rPr>
              <w:t xml:space="preserve">within a VTS </w:t>
            </w:r>
            <w:r w:rsidRPr="006063E5">
              <w:rPr>
                <w:szCs w:val="22"/>
              </w:rPr>
              <w:t>area.</w:t>
            </w:r>
          </w:p>
        </w:tc>
        <w:tc>
          <w:tcPr>
            <w:tcW w:w="2631" w:type="dxa"/>
          </w:tcPr>
          <w:p w:rsidR="006063E5" w:rsidRPr="006063E5" w:rsidRDefault="006063E5" w:rsidP="006063E5">
            <w:r w:rsidRPr="006063E5">
              <w:rPr>
                <w:b/>
                <w:szCs w:val="22"/>
              </w:rPr>
              <w:t xml:space="preserve">INFORMATION: </w:t>
            </w:r>
            <w:r w:rsidRPr="006063E5">
              <w:rPr>
                <w:szCs w:val="22"/>
              </w:rPr>
              <w:t>Your berth is free, pilot is available.</w:t>
            </w:r>
          </w:p>
          <w:p w:rsidR="006063E5" w:rsidRPr="006063E5" w:rsidRDefault="006063E5" w:rsidP="006063E5"/>
        </w:tc>
        <w:tc>
          <w:tcPr>
            <w:tcW w:w="2790" w:type="dxa"/>
          </w:tcPr>
          <w:p w:rsidR="006063E5" w:rsidRPr="006063E5" w:rsidRDefault="00F262B6" w:rsidP="00F262B6">
            <w:r w:rsidRPr="006063E5">
              <w:rPr>
                <w:b/>
                <w:szCs w:val="22"/>
              </w:rPr>
              <w:t xml:space="preserve">ADVICE: </w:t>
            </w:r>
            <w:r w:rsidRPr="006063E5">
              <w:rPr>
                <w:szCs w:val="22"/>
              </w:rPr>
              <w:t>Keep course over ground 245 degrees. Abeam of the turning buoy change course to South to 178 degrees. Pilot boarding speed 6 knots.</w:t>
            </w:r>
          </w:p>
        </w:tc>
        <w:tc>
          <w:tcPr>
            <w:tcW w:w="2610" w:type="dxa"/>
          </w:tcPr>
          <w:p w:rsidR="00F262B6" w:rsidRPr="006063E5" w:rsidRDefault="00F262B6" w:rsidP="00F262B6">
            <w:r w:rsidRPr="006063E5">
              <w:rPr>
                <w:b/>
                <w:szCs w:val="22"/>
              </w:rPr>
              <w:t xml:space="preserve">INFORMATION: </w:t>
            </w:r>
            <w:r w:rsidRPr="006063E5">
              <w:rPr>
                <w:szCs w:val="22"/>
              </w:rPr>
              <w:t xml:space="preserve">You have permission to proceed </w:t>
            </w:r>
            <w:r w:rsidRPr="006063E5">
              <w:rPr>
                <w:b/>
                <w:szCs w:val="22"/>
              </w:rPr>
              <w:t xml:space="preserve"> </w:t>
            </w:r>
            <w:r w:rsidRPr="006063E5">
              <w:rPr>
                <w:szCs w:val="22"/>
              </w:rPr>
              <w:t>to the pilot boarding position.</w:t>
            </w:r>
          </w:p>
          <w:p w:rsidR="006063E5" w:rsidRPr="006063E5" w:rsidRDefault="006063E5" w:rsidP="006063E5"/>
        </w:tc>
      </w:tr>
      <w:tr w:rsidR="006063E5" w:rsidRPr="006063E5" w:rsidTr="006063E5">
        <w:tc>
          <w:tcPr>
            <w:tcW w:w="1419" w:type="dxa"/>
            <w:vMerge/>
          </w:tcPr>
          <w:p w:rsidR="006063E5" w:rsidRPr="006063E5" w:rsidRDefault="006063E5" w:rsidP="006063E5"/>
        </w:tc>
        <w:tc>
          <w:tcPr>
            <w:tcW w:w="2631" w:type="dxa"/>
          </w:tcPr>
          <w:p w:rsidR="006063E5" w:rsidRPr="006063E5" w:rsidRDefault="006063E5" w:rsidP="006063E5">
            <w:r w:rsidRPr="006063E5">
              <w:rPr>
                <w:b/>
                <w:szCs w:val="22"/>
              </w:rPr>
              <w:t xml:space="preserve">INFORMATION: </w:t>
            </w:r>
            <w:r w:rsidRPr="006063E5">
              <w:rPr>
                <w:szCs w:val="22"/>
              </w:rPr>
              <w:t xml:space="preserve">Your berth is occupied </w:t>
            </w:r>
          </w:p>
          <w:p w:rsidR="006063E5" w:rsidRPr="006063E5" w:rsidRDefault="006063E5" w:rsidP="006063E5">
            <w:pPr>
              <w:rPr>
                <w:b/>
              </w:rPr>
            </w:pPr>
          </w:p>
        </w:tc>
        <w:tc>
          <w:tcPr>
            <w:tcW w:w="2790" w:type="dxa"/>
          </w:tcPr>
          <w:p w:rsidR="006063E5" w:rsidRPr="006063E5" w:rsidRDefault="00F262B6" w:rsidP="006063E5">
            <w:r w:rsidRPr="006063E5">
              <w:rPr>
                <w:b/>
                <w:szCs w:val="22"/>
              </w:rPr>
              <w:t xml:space="preserve">INSTRUCTION: </w:t>
            </w:r>
            <w:r w:rsidRPr="006063E5">
              <w:rPr>
                <w:szCs w:val="22"/>
              </w:rPr>
              <w:t>Your anchorage position is Latitude 43 degrees 08.0 minutes N Longitude 027 degrees 57.5 minutes E. Keep course over ground 180 degrees.</w:t>
            </w:r>
          </w:p>
        </w:tc>
        <w:tc>
          <w:tcPr>
            <w:tcW w:w="2610" w:type="dxa"/>
          </w:tcPr>
          <w:p w:rsidR="00F262B6" w:rsidRPr="006063E5" w:rsidRDefault="00F262B6" w:rsidP="00F262B6">
            <w:r w:rsidRPr="006063E5">
              <w:rPr>
                <w:b/>
                <w:szCs w:val="22"/>
              </w:rPr>
              <w:t xml:space="preserve">INFORMATION: </w:t>
            </w:r>
            <w:r w:rsidRPr="006063E5">
              <w:rPr>
                <w:szCs w:val="22"/>
              </w:rPr>
              <w:t>You have to stay adrift or drop anchor.</w:t>
            </w:r>
          </w:p>
          <w:p w:rsidR="00F262B6" w:rsidRPr="006063E5" w:rsidRDefault="00F262B6" w:rsidP="00F262B6">
            <w:r w:rsidRPr="006063E5">
              <w:rPr>
                <w:b/>
                <w:szCs w:val="22"/>
              </w:rPr>
              <w:t xml:space="preserve">QUESTION: </w:t>
            </w:r>
            <w:r>
              <w:rPr>
                <w:szCs w:val="22"/>
              </w:rPr>
              <w:t>What is y</w:t>
            </w:r>
            <w:r w:rsidRPr="006063E5">
              <w:rPr>
                <w:szCs w:val="22"/>
              </w:rPr>
              <w:t xml:space="preserve">our intention? </w:t>
            </w:r>
          </w:p>
          <w:p w:rsidR="00F262B6" w:rsidRPr="006063E5" w:rsidRDefault="00F262B6" w:rsidP="00F262B6">
            <w:pPr>
              <w:rPr>
                <w:b/>
              </w:rPr>
            </w:pPr>
            <w:r w:rsidRPr="006063E5">
              <w:rPr>
                <w:b/>
                <w:szCs w:val="22"/>
              </w:rPr>
              <w:t xml:space="preserve">ADVICE: </w:t>
            </w:r>
            <w:r w:rsidRPr="006063E5">
              <w:rPr>
                <w:szCs w:val="22"/>
              </w:rPr>
              <w:t>Proceed to anchorage area number two, minimum distance to other vessels four cables.</w:t>
            </w:r>
          </w:p>
        </w:tc>
      </w:tr>
      <w:tr w:rsidR="006063E5" w:rsidRPr="006063E5" w:rsidTr="006063E5">
        <w:tc>
          <w:tcPr>
            <w:tcW w:w="1419" w:type="dxa"/>
            <w:vMerge/>
          </w:tcPr>
          <w:p w:rsidR="006063E5" w:rsidRPr="006063E5" w:rsidRDefault="006063E5" w:rsidP="006063E5"/>
        </w:tc>
        <w:tc>
          <w:tcPr>
            <w:tcW w:w="2631" w:type="dxa"/>
          </w:tcPr>
          <w:p w:rsidR="006063E5" w:rsidRPr="006063E5" w:rsidRDefault="006063E5" w:rsidP="006063E5">
            <w:pPr>
              <w:rPr>
                <w:b/>
              </w:rPr>
            </w:pPr>
            <w:r w:rsidRPr="006063E5">
              <w:rPr>
                <w:b/>
                <w:szCs w:val="22"/>
              </w:rPr>
              <w:t xml:space="preserve">INFORMATION: </w:t>
            </w:r>
            <w:r w:rsidRPr="006063E5">
              <w:rPr>
                <w:szCs w:val="22"/>
              </w:rPr>
              <w:t>Vessel "xxx" carrying out survey in vicinity of turning buoy. Wide berth requested. Buoy number xxx unlit.</w:t>
            </w:r>
          </w:p>
        </w:tc>
        <w:tc>
          <w:tcPr>
            <w:tcW w:w="2790" w:type="dxa"/>
          </w:tcPr>
          <w:p w:rsidR="006063E5" w:rsidRPr="006063E5" w:rsidRDefault="006063E5" w:rsidP="006063E5"/>
        </w:tc>
        <w:tc>
          <w:tcPr>
            <w:tcW w:w="2610" w:type="dxa"/>
          </w:tcPr>
          <w:p w:rsidR="006063E5" w:rsidRPr="006063E5" w:rsidRDefault="00F262B6" w:rsidP="006063E5">
            <w:pPr>
              <w:rPr>
                <w:i/>
              </w:rPr>
            </w:pPr>
            <w:r w:rsidRPr="006063E5">
              <w:rPr>
                <w:b/>
                <w:szCs w:val="22"/>
              </w:rPr>
              <w:t xml:space="preserve">INSTRUCTION: </w:t>
            </w:r>
            <w:r w:rsidRPr="006063E5">
              <w:rPr>
                <w:szCs w:val="22"/>
              </w:rPr>
              <w:t>When proceeding to the ancho</w:t>
            </w:r>
            <w:r>
              <w:rPr>
                <w:szCs w:val="22"/>
              </w:rPr>
              <w:t>rage leave the turning buoy on y</w:t>
            </w:r>
            <w:r w:rsidRPr="006063E5">
              <w:rPr>
                <w:szCs w:val="22"/>
              </w:rPr>
              <w:t>our port side. Minimum distance to scientific research vessel five cables.</w:t>
            </w:r>
          </w:p>
        </w:tc>
      </w:tr>
      <w:tr w:rsidR="006063E5" w:rsidRPr="006063E5" w:rsidTr="006063E5">
        <w:tc>
          <w:tcPr>
            <w:tcW w:w="1419" w:type="dxa"/>
            <w:vMerge/>
          </w:tcPr>
          <w:p w:rsidR="006063E5" w:rsidRPr="006063E5" w:rsidRDefault="006063E5" w:rsidP="006063E5"/>
        </w:tc>
        <w:tc>
          <w:tcPr>
            <w:tcW w:w="8031" w:type="dxa"/>
            <w:gridSpan w:val="3"/>
          </w:tcPr>
          <w:p w:rsidR="006063E5" w:rsidRPr="006063E5" w:rsidRDefault="006063E5" w:rsidP="006063E5">
            <w:r w:rsidRPr="006063E5">
              <w:rPr>
                <w:b/>
                <w:szCs w:val="22"/>
              </w:rPr>
              <w:t>WARNING</w:t>
            </w:r>
            <w:r w:rsidRPr="006063E5">
              <w:rPr>
                <w:szCs w:val="22"/>
              </w:rPr>
              <w:t>: According to my equipment</w:t>
            </w:r>
            <w:r w:rsidRPr="006063E5">
              <w:rPr>
                <w:b/>
                <w:szCs w:val="22"/>
              </w:rPr>
              <w:t xml:space="preserve"> </w:t>
            </w:r>
            <w:r w:rsidR="00BF69E8">
              <w:rPr>
                <w:szCs w:val="22"/>
              </w:rPr>
              <w:t>y</w:t>
            </w:r>
            <w:r w:rsidRPr="006063E5">
              <w:rPr>
                <w:szCs w:val="22"/>
              </w:rPr>
              <w:t>our anchorage positi</w:t>
            </w:r>
            <w:r w:rsidR="00BF69E8">
              <w:rPr>
                <w:szCs w:val="22"/>
              </w:rPr>
              <w:t>on has changed  five cables to e</w:t>
            </w:r>
            <w:r w:rsidRPr="006063E5">
              <w:rPr>
                <w:szCs w:val="22"/>
              </w:rPr>
              <w:t>ast</w:t>
            </w:r>
          </w:p>
        </w:tc>
      </w:tr>
      <w:tr w:rsidR="006063E5" w:rsidRPr="006063E5" w:rsidTr="006063E5">
        <w:tc>
          <w:tcPr>
            <w:tcW w:w="1419" w:type="dxa"/>
            <w:vMerge/>
          </w:tcPr>
          <w:p w:rsidR="006063E5" w:rsidRPr="006063E5" w:rsidRDefault="006063E5" w:rsidP="006063E5"/>
        </w:tc>
        <w:tc>
          <w:tcPr>
            <w:tcW w:w="2631" w:type="dxa"/>
          </w:tcPr>
          <w:p w:rsidR="006063E5" w:rsidRPr="006063E5" w:rsidRDefault="006063E5" w:rsidP="006063E5">
            <w:pPr>
              <w:rPr>
                <w:b/>
              </w:rPr>
            </w:pPr>
          </w:p>
        </w:tc>
        <w:tc>
          <w:tcPr>
            <w:tcW w:w="2790" w:type="dxa"/>
          </w:tcPr>
          <w:p w:rsidR="006063E5" w:rsidRPr="006063E5" w:rsidRDefault="006063E5" w:rsidP="00BF69E8"/>
        </w:tc>
        <w:tc>
          <w:tcPr>
            <w:tcW w:w="2610" w:type="dxa"/>
          </w:tcPr>
          <w:p w:rsidR="006063E5" w:rsidRPr="006063E5" w:rsidRDefault="00F262B6" w:rsidP="006063E5">
            <w:pPr>
              <w:rPr>
                <w:i/>
              </w:rPr>
            </w:pPr>
            <w:r w:rsidRPr="006063E5">
              <w:rPr>
                <w:b/>
                <w:szCs w:val="22"/>
              </w:rPr>
              <w:t xml:space="preserve">ADVICE: </w:t>
            </w:r>
            <w:r w:rsidRPr="006063E5">
              <w:rPr>
                <w:szCs w:val="22"/>
              </w:rPr>
              <w:t xml:space="preserve">Check </w:t>
            </w:r>
            <w:r>
              <w:rPr>
                <w:szCs w:val="22"/>
              </w:rPr>
              <w:t>y</w:t>
            </w:r>
            <w:r w:rsidRPr="006063E5">
              <w:rPr>
                <w:szCs w:val="22"/>
              </w:rPr>
              <w:t>our position and make sure the anchor is not drifting.</w:t>
            </w:r>
          </w:p>
        </w:tc>
      </w:tr>
    </w:tbl>
    <w:p w:rsidR="006063E5" w:rsidRDefault="006063E5" w:rsidP="006063E5">
      <w:pPr>
        <w:rPr>
          <w:szCs w:val="22"/>
        </w:rPr>
      </w:pPr>
    </w:p>
    <w:p w:rsidR="001D798C" w:rsidRDefault="001D798C" w:rsidP="006063E5">
      <w:pPr>
        <w:rPr>
          <w:szCs w:val="22"/>
        </w:rPr>
      </w:pPr>
    </w:p>
    <w:p w:rsidR="001D798C" w:rsidRPr="006063E5" w:rsidRDefault="001D798C" w:rsidP="006063E5">
      <w:pPr>
        <w:rPr>
          <w:szCs w:val="22"/>
        </w:rPr>
      </w:pPr>
    </w:p>
    <w:tbl>
      <w:tblPr>
        <w:tblW w:w="5233"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4"/>
        <w:gridCol w:w="731"/>
        <w:gridCol w:w="3067"/>
        <w:gridCol w:w="2175"/>
        <w:gridCol w:w="1869"/>
      </w:tblGrid>
      <w:tr w:rsidR="006063E5" w:rsidRPr="006063E5" w:rsidTr="006063E5">
        <w:tc>
          <w:tcPr>
            <w:tcW w:w="1085" w:type="pct"/>
            <w:vMerge w:val="restart"/>
            <w:vAlign w:val="center"/>
          </w:tcPr>
          <w:p w:rsidR="006063E5" w:rsidRPr="006063E5" w:rsidRDefault="006063E5" w:rsidP="006063E5">
            <w:pPr>
              <w:rPr>
                <w:b/>
                <w:lang w:val="nb-NO"/>
              </w:rPr>
            </w:pPr>
            <w:r w:rsidRPr="006063E5">
              <w:rPr>
                <w:b/>
                <w:szCs w:val="22"/>
                <w:lang w:val="nb-NO"/>
              </w:rPr>
              <w:t>Examples of situations</w:t>
            </w:r>
          </w:p>
        </w:tc>
        <w:tc>
          <w:tcPr>
            <w:tcW w:w="365" w:type="pct"/>
            <w:vMerge w:val="restart"/>
            <w:vAlign w:val="center"/>
          </w:tcPr>
          <w:p w:rsidR="006063E5" w:rsidRPr="006063E5" w:rsidRDefault="006063E5" w:rsidP="006063E5">
            <w:pPr>
              <w:rPr>
                <w:b/>
                <w:lang w:val="nb-NO"/>
              </w:rPr>
            </w:pPr>
            <w:r w:rsidRPr="006063E5">
              <w:rPr>
                <w:b/>
                <w:szCs w:val="22"/>
                <w:lang w:val="nb-NO"/>
              </w:rPr>
              <w:t>Time</w:t>
            </w:r>
          </w:p>
        </w:tc>
        <w:tc>
          <w:tcPr>
            <w:tcW w:w="3550" w:type="pct"/>
            <w:gridSpan w:val="3"/>
          </w:tcPr>
          <w:p w:rsidR="006063E5" w:rsidRPr="006063E5" w:rsidRDefault="006063E5" w:rsidP="006063E5">
            <w:pPr>
              <w:rPr>
                <w:b/>
                <w:lang w:val="nb-NO"/>
              </w:rPr>
            </w:pPr>
            <w:r w:rsidRPr="006063E5">
              <w:rPr>
                <w:b/>
                <w:szCs w:val="22"/>
                <w:lang w:val="nb-NO"/>
              </w:rPr>
              <w:t>Service types</w:t>
            </w:r>
          </w:p>
        </w:tc>
      </w:tr>
      <w:tr w:rsidR="006063E5" w:rsidRPr="006063E5" w:rsidTr="006063E5">
        <w:tc>
          <w:tcPr>
            <w:tcW w:w="1085" w:type="pct"/>
            <w:vMerge/>
          </w:tcPr>
          <w:p w:rsidR="006063E5" w:rsidRPr="006063E5" w:rsidRDefault="006063E5" w:rsidP="006063E5">
            <w:pPr>
              <w:rPr>
                <w:b/>
                <w:lang w:val="nb-NO"/>
              </w:rPr>
            </w:pPr>
          </w:p>
        </w:tc>
        <w:tc>
          <w:tcPr>
            <w:tcW w:w="365" w:type="pct"/>
            <w:vMerge/>
          </w:tcPr>
          <w:p w:rsidR="006063E5" w:rsidRPr="006063E5" w:rsidRDefault="006063E5" w:rsidP="006063E5">
            <w:pPr>
              <w:rPr>
                <w:b/>
                <w:lang w:val="nb-NO"/>
              </w:rPr>
            </w:pPr>
          </w:p>
        </w:tc>
        <w:tc>
          <w:tcPr>
            <w:tcW w:w="1531" w:type="pct"/>
          </w:tcPr>
          <w:p w:rsidR="006063E5" w:rsidRPr="006063E5" w:rsidRDefault="006063E5" w:rsidP="006063E5">
            <w:pPr>
              <w:rPr>
                <w:b/>
                <w:lang w:val="nb-NO"/>
              </w:rPr>
            </w:pPr>
            <w:r w:rsidRPr="006063E5">
              <w:rPr>
                <w:b/>
                <w:szCs w:val="22"/>
                <w:lang w:val="nb-NO"/>
              </w:rPr>
              <w:t>INS</w:t>
            </w:r>
          </w:p>
        </w:tc>
        <w:tc>
          <w:tcPr>
            <w:tcW w:w="2019" w:type="pct"/>
            <w:gridSpan w:val="2"/>
          </w:tcPr>
          <w:p w:rsidR="006063E5" w:rsidRPr="006063E5" w:rsidRDefault="006063E5" w:rsidP="006063E5">
            <w:pPr>
              <w:rPr>
                <w:b/>
                <w:lang w:val="nb-NO"/>
              </w:rPr>
            </w:pPr>
            <w:r w:rsidRPr="006063E5">
              <w:rPr>
                <w:b/>
                <w:szCs w:val="22"/>
                <w:lang w:val="nb-NO"/>
              </w:rPr>
              <w:t>TOS</w:t>
            </w:r>
          </w:p>
        </w:tc>
      </w:tr>
      <w:tr w:rsidR="006063E5" w:rsidRPr="006063E5" w:rsidTr="006063E5">
        <w:tc>
          <w:tcPr>
            <w:tcW w:w="1085" w:type="pct"/>
            <w:vMerge w:val="restart"/>
          </w:tcPr>
          <w:p w:rsidR="006063E5" w:rsidRPr="006063E5" w:rsidRDefault="001D798C" w:rsidP="006063E5">
            <w:r>
              <w:rPr>
                <w:szCs w:val="22"/>
              </w:rPr>
              <w:t>Vessel</w:t>
            </w:r>
            <w:r w:rsidR="006063E5" w:rsidRPr="006063E5">
              <w:rPr>
                <w:szCs w:val="22"/>
              </w:rPr>
              <w:t xml:space="preserve"> is overtaking another </w:t>
            </w:r>
            <w:r>
              <w:rPr>
                <w:szCs w:val="22"/>
              </w:rPr>
              <w:t xml:space="preserve">vessel </w:t>
            </w:r>
            <w:r w:rsidR="006063E5" w:rsidRPr="006063E5">
              <w:rPr>
                <w:szCs w:val="22"/>
              </w:rPr>
              <w:t>in a narrow channel</w:t>
            </w:r>
          </w:p>
        </w:tc>
        <w:tc>
          <w:tcPr>
            <w:tcW w:w="365" w:type="pct"/>
            <w:vMerge w:val="restart"/>
          </w:tcPr>
          <w:p w:rsidR="006063E5" w:rsidRPr="006063E5" w:rsidRDefault="006063E5" w:rsidP="006063E5"/>
        </w:tc>
        <w:tc>
          <w:tcPr>
            <w:tcW w:w="3550" w:type="pct"/>
            <w:gridSpan w:val="3"/>
          </w:tcPr>
          <w:p w:rsidR="006063E5" w:rsidRPr="006063E5" w:rsidRDefault="006063E5" w:rsidP="006063E5">
            <w:pPr>
              <w:rPr>
                <w:b/>
              </w:rPr>
            </w:pPr>
            <w:r w:rsidRPr="006063E5">
              <w:rPr>
                <w:b/>
                <w:szCs w:val="22"/>
              </w:rPr>
              <w:t>INFORMATION</w:t>
            </w:r>
            <w:r w:rsidR="00320E1D">
              <w:rPr>
                <w:szCs w:val="22"/>
              </w:rPr>
              <w:t xml:space="preserve">: </w:t>
            </w:r>
            <w:r w:rsidRPr="006063E5">
              <w:rPr>
                <w:szCs w:val="22"/>
              </w:rPr>
              <w:t xml:space="preserve">Vessel ahead of </w:t>
            </w:r>
            <w:r w:rsidR="00320E1D">
              <w:rPr>
                <w:szCs w:val="22"/>
              </w:rPr>
              <w:t xml:space="preserve">you </w:t>
            </w:r>
          </w:p>
          <w:p w:rsidR="006063E5" w:rsidRPr="006063E5" w:rsidRDefault="00320E1D" w:rsidP="006063E5">
            <w:r w:rsidRPr="006063E5">
              <w:rPr>
                <w:b/>
                <w:szCs w:val="22"/>
              </w:rPr>
              <w:t>INFORMATION</w:t>
            </w:r>
            <w:r w:rsidRPr="006063E5">
              <w:rPr>
                <w:szCs w:val="22"/>
              </w:rPr>
              <w:t>:</w:t>
            </w:r>
            <w:r>
              <w:rPr>
                <w:szCs w:val="22"/>
              </w:rPr>
              <w:t xml:space="preserve"> Vessel xxx will pass buoy </w:t>
            </w:r>
            <w:r w:rsidR="006063E5" w:rsidRPr="006063E5">
              <w:rPr>
                <w:szCs w:val="22"/>
              </w:rPr>
              <w:t>10  in xx minutes.</w:t>
            </w:r>
            <w:r w:rsidR="006063E5" w:rsidRPr="006063E5">
              <w:rPr>
                <w:b/>
                <w:szCs w:val="22"/>
              </w:rPr>
              <w:t xml:space="preserve"> </w:t>
            </w:r>
          </w:p>
          <w:p w:rsidR="006063E5" w:rsidRPr="006063E5" w:rsidRDefault="006063E5" w:rsidP="006063E5">
            <w:pPr>
              <w:rPr>
                <w:b/>
              </w:rPr>
            </w:pPr>
          </w:p>
        </w:tc>
      </w:tr>
      <w:tr w:rsidR="006063E5" w:rsidRPr="006063E5" w:rsidTr="006063E5">
        <w:tc>
          <w:tcPr>
            <w:tcW w:w="1085" w:type="pct"/>
            <w:vMerge/>
          </w:tcPr>
          <w:p w:rsidR="006063E5" w:rsidRPr="006063E5" w:rsidRDefault="006063E5" w:rsidP="006063E5"/>
        </w:tc>
        <w:tc>
          <w:tcPr>
            <w:tcW w:w="365" w:type="pct"/>
            <w:vMerge/>
          </w:tcPr>
          <w:p w:rsidR="006063E5" w:rsidRPr="006063E5" w:rsidRDefault="006063E5" w:rsidP="006063E5"/>
        </w:tc>
        <w:tc>
          <w:tcPr>
            <w:tcW w:w="1531" w:type="pct"/>
          </w:tcPr>
          <w:p w:rsidR="006063E5" w:rsidRPr="006063E5" w:rsidRDefault="006063E5" w:rsidP="006063E5">
            <w:pPr>
              <w:rPr>
                <w:b/>
              </w:rPr>
            </w:pPr>
            <w:r w:rsidRPr="006063E5">
              <w:rPr>
                <w:b/>
                <w:szCs w:val="22"/>
              </w:rPr>
              <w:t>INFORMATION:</w:t>
            </w:r>
            <w:r w:rsidRPr="006063E5">
              <w:rPr>
                <w:szCs w:val="22"/>
              </w:rPr>
              <w:t xml:space="preserve"> According to my equipment, you will overtake vessel xxx close to buoy nr 20.</w:t>
            </w:r>
          </w:p>
          <w:p w:rsidR="006063E5" w:rsidRPr="006063E5" w:rsidRDefault="006063E5" w:rsidP="006063E5"/>
          <w:p w:rsidR="006063E5" w:rsidRPr="006063E5" w:rsidRDefault="006063E5" w:rsidP="006063E5">
            <w:r w:rsidRPr="006063E5">
              <w:rPr>
                <w:b/>
                <w:szCs w:val="22"/>
              </w:rPr>
              <w:t>REQUEST</w:t>
            </w:r>
            <w:r w:rsidRPr="006063E5">
              <w:rPr>
                <w:szCs w:val="22"/>
              </w:rPr>
              <w:t xml:space="preserve">: Recommend </w:t>
            </w:r>
            <w:r w:rsidR="00BF69E8">
              <w:rPr>
                <w:szCs w:val="22"/>
              </w:rPr>
              <w:t>contact with</w:t>
            </w:r>
            <w:r w:rsidRPr="006063E5">
              <w:rPr>
                <w:szCs w:val="22"/>
              </w:rPr>
              <w:t xml:space="preserve"> vessel xxx to </w:t>
            </w:r>
            <w:r w:rsidR="00320E1D">
              <w:rPr>
                <w:szCs w:val="22"/>
              </w:rPr>
              <w:t>agree on</w:t>
            </w:r>
            <w:r w:rsidRPr="006063E5">
              <w:rPr>
                <w:szCs w:val="22"/>
              </w:rPr>
              <w:t xml:space="preserve"> the position for the overtaking </w:t>
            </w:r>
          </w:p>
          <w:p w:rsidR="006063E5" w:rsidRPr="006063E5" w:rsidRDefault="006063E5" w:rsidP="006063E5">
            <w:pPr>
              <w:rPr>
                <w:b/>
              </w:rPr>
            </w:pPr>
          </w:p>
        </w:tc>
        <w:tc>
          <w:tcPr>
            <w:tcW w:w="2019" w:type="pct"/>
            <w:gridSpan w:val="2"/>
          </w:tcPr>
          <w:p w:rsidR="006063E5" w:rsidRPr="006063E5" w:rsidRDefault="006063E5" w:rsidP="006063E5">
            <w:pPr>
              <w:rPr>
                <w:b/>
              </w:rPr>
            </w:pPr>
            <w:r w:rsidRPr="006063E5">
              <w:rPr>
                <w:b/>
                <w:szCs w:val="22"/>
              </w:rPr>
              <w:t xml:space="preserve">ADVICE: </w:t>
            </w:r>
            <w:r w:rsidRPr="006063E5">
              <w:rPr>
                <w:szCs w:val="22"/>
              </w:rPr>
              <w:t>Do not overtake the vessel ahead of you before buoy nr. 25.</w:t>
            </w:r>
          </w:p>
        </w:tc>
      </w:tr>
      <w:tr w:rsidR="006063E5" w:rsidRPr="006063E5" w:rsidTr="006063E5">
        <w:tc>
          <w:tcPr>
            <w:tcW w:w="1085" w:type="pct"/>
            <w:vMerge/>
          </w:tcPr>
          <w:p w:rsidR="006063E5" w:rsidRPr="006063E5" w:rsidRDefault="006063E5" w:rsidP="006063E5"/>
        </w:tc>
        <w:tc>
          <w:tcPr>
            <w:tcW w:w="365" w:type="pct"/>
            <w:vMerge/>
          </w:tcPr>
          <w:p w:rsidR="006063E5" w:rsidRPr="006063E5" w:rsidRDefault="006063E5" w:rsidP="006063E5"/>
        </w:tc>
        <w:tc>
          <w:tcPr>
            <w:tcW w:w="1531" w:type="pct"/>
          </w:tcPr>
          <w:p w:rsidR="006063E5" w:rsidRPr="006063E5" w:rsidRDefault="006063E5" w:rsidP="006063E5">
            <w:pPr>
              <w:rPr>
                <w:b/>
              </w:rPr>
            </w:pPr>
          </w:p>
        </w:tc>
        <w:tc>
          <w:tcPr>
            <w:tcW w:w="1086" w:type="pct"/>
          </w:tcPr>
          <w:p w:rsidR="006063E5" w:rsidRPr="006063E5" w:rsidRDefault="006063E5" w:rsidP="006063E5">
            <w:r w:rsidRPr="006063E5">
              <w:rPr>
                <w:b/>
                <w:szCs w:val="22"/>
              </w:rPr>
              <w:t xml:space="preserve">INSTRUCTION: </w:t>
            </w:r>
            <w:r w:rsidRPr="006063E5">
              <w:rPr>
                <w:szCs w:val="22"/>
              </w:rPr>
              <w:t xml:space="preserve">Do not overtake the </w:t>
            </w:r>
            <w:r w:rsidRPr="006063E5">
              <w:rPr>
                <w:szCs w:val="22"/>
              </w:rPr>
              <w:lastRenderedPageBreak/>
              <w:t>vessel ahead of you before vessel xxx has passed buoy 18</w:t>
            </w:r>
          </w:p>
          <w:p w:rsidR="006063E5" w:rsidRPr="006063E5" w:rsidRDefault="006063E5" w:rsidP="006063E5">
            <w:pPr>
              <w:rPr>
                <w:b/>
              </w:rPr>
            </w:pPr>
            <w:r w:rsidRPr="006063E5">
              <w:rPr>
                <w:b/>
                <w:szCs w:val="22"/>
              </w:rPr>
              <w:t>INSTRUCTION:</w:t>
            </w:r>
            <w:r w:rsidRPr="006063E5">
              <w:rPr>
                <w:szCs w:val="22"/>
              </w:rPr>
              <w:t xml:space="preserve"> Do not pass the position xxx before UTC/LT.</w:t>
            </w:r>
          </w:p>
        </w:tc>
        <w:tc>
          <w:tcPr>
            <w:tcW w:w="933" w:type="pct"/>
          </w:tcPr>
          <w:p w:rsidR="006063E5" w:rsidRPr="006063E5" w:rsidRDefault="006063E5" w:rsidP="00BF69E8">
            <w:pPr>
              <w:rPr>
                <w:i/>
              </w:rPr>
            </w:pPr>
            <w:r w:rsidRPr="006063E5">
              <w:rPr>
                <w:i/>
                <w:szCs w:val="22"/>
              </w:rPr>
              <w:lastRenderedPageBreak/>
              <w:t xml:space="preserve">Comments: If two vessels are </w:t>
            </w:r>
            <w:r w:rsidRPr="006063E5">
              <w:rPr>
                <w:i/>
                <w:szCs w:val="22"/>
              </w:rPr>
              <w:lastRenderedPageBreak/>
              <w:t>not allowed to pass</w:t>
            </w:r>
            <w:r w:rsidR="00320E1D">
              <w:rPr>
                <w:i/>
                <w:szCs w:val="22"/>
              </w:rPr>
              <w:t xml:space="preserve"> or overtake each other</w:t>
            </w:r>
            <w:r w:rsidR="00BF69E8">
              <w:rPr>
                <w:i/>
                <w:szCs w:val="22"/>
              </w:rPr>
              <w:t xml:space="preserve"> in the area, </w:t>
            </w:r>
            <w:r w:rsidRPr="006063E5">
              <w:rPr>
                <w:i/>
                <w:szCs w:val="22"/>
              </w:rPr>
              <w:t xml:space="preserve">the </w:t>
            </w:r>
            <w:r w:rsidR="00BF69E8">
              <w:rPr>
                <w:i/>
                <w:szCs w:val="22"/>
              </w:rPr>
              <w:t xml:space="preserve">VTS </w:t>
            </w:r>
            <w:r w:rsidRPr="006063E5">
              <w:rPr>
                <w:i/>
                <w:szCs w:val="22"/>
              </w:rPr>
              <w:t xml:space="preserve">operator </w:t>
            </w:r>
            <w:r w:rsidR="00BF69E8">
              <w:rPr>
                <w:i/>
                <w:szCs w:val="22"/>
              </w:rPr>
              <w:t>may</w:t>
            </w:r>
            <w:r w:rsidRPr="006063E5">
              <w:rPr>
                <w:i/>
                <w:szCs w:val="22"/>
              </w:rPr>
              <w:t xml:space="preserve"> use message marker INSTRUCTION.</w:t>
            </w:r>
          </w:p>
        </w:tc>
      </w:tr>
    </w:tbl>
    <w:p w:rsidR="006063E5" w:rsidRDefault="006063E5" w:rsidP="006063E5">
      <w:pPr>
        <w:rPr>
          <w:szCs w:val="22"/>
        </w:rPr>
      </w:pPr>
    </w:p>
    <w:p w:rsidR="001D798C" w:rsidRDefault="001D798C" w:rsidP="006063E5">
      <w:pPr>
        <w:rPr>
          <w:szCs w:val="22"/>
        </w:rPr>
      </w:pPr>
    </w:p>
    <w:p w:rsidR="001D798C" w:rsidRPr="006063E5" w:rsidRDefault="001D798C" w:rsidP="006063E5">
      <w:pPr>
        <w:rPr>
          <w:szCs w:val="22"/>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5"/>
        <w:gridCol w:w="2571"/>
        <w:gridCol w:w="2310"/>
        <w:gridCol w:w="2826"/>
      </w:tblGrid>
      <w:tr w:rsidR="006063E5" w:rsidRPr="006063E5" w:rsidTr="006063E5">
        <w:tc>
          <w:tcPr>
            <w:tcW w:w="2295" w:type="dxa"/>
            <w:vMerge w:val="restart"/>
            <w:vAlign w:val="center"/>
          </w:tcPr>
          <w:p w:rsidR="006063E5" w:rsidRPr="006063E5" w:rsidRDefault="006063E5" w:rsidP="006063E5">
            <w:pPr>
              <w:rPr>
                <w:b/>
                <w:lang w:val="nb-NO"/>
              </w:rPr>
            </w:pPr>
            <w:r w:rsidRPr="006063E5">
              <w:rPr>
                <w:b/>
                <w:szCs w:val="22"/>
                <w:lang w:val="nb-NO"/>
              </w:rPr>
              <w:t>Examples of situations</w:t>
            </w:r>
          </w:p>
        </w:tc>
        <w:tc>
          <w:tcPr>
            <w:tcW w:w="0" w:type="auto"/>
            <w:gridSpan w:val="3"/>
          </w:tcPr>
          <w:p w:rsidR="006063E5" w:rsidRPr="006063E5" w:rsidRDefault="006063E5" w:rsidP="006063E5">
            <w:pPr>
              <w:rPr>
                <w:b/>
                <w:lang w:val="nb-NO"/>
              </w:rPr>
            </w:pPr>
            <w:r w:rsidRPr="006063E5">
              <w:rPr>
                <w:b/>
                <w:szCs w:val="22"/>
                <w:lang w:val="nb-NO"/>
              </w:rPr>
              <w:t>Service types</w:t>
            </w:r>
          </w:p>
        </w:tc>
      </w:tr>
      <w:tr w:rsidR="006063E5" w:rsidRPr="006063E5" w:rsidTr="006063E5">
        <w:tc>
          <w:tcPr>
            <w:tcW w:w="2295" w:type="dxa"/>
            <w:vMerge/>
          </w:tcPr>
          <w:p w:rsidR="006063E5" w:rsidRPr="006063E5" w:rsidRDefault="006063E5" w:rsidP="006063E5">
            <w:pPr>
              <w:rPr>
                <w:b/>
                <w:lang w:val="nb-NO"/>
              </w:rPr>
            </w:pPr>
          </w:p>
        </w:tc>
        <w:tc>
          <w:tcPr>
            <w:tcW w:w="0" w:type="auto"/>
          </w:tcPr>
          <w:p w:rsidR="006063E5" w:rsidRPr="006063E5" w:rsidRDefault="006063E5" w:rsidP="006063E5">
            <w:pPr>
              <w:rPr>
                <w:b/>
                <w:lang w:val="nb-NO"/>
              </w:rPr>
            </w:pPr>
            <w:r w:rsidRPr="006063E5">
              <w:rPr>
                <w:b/>
                <w:szCs w:val="22"/>
                <w:lang w:val="nb-NO"/>
              </w:rPr>
              <w:t>INS</w:t>
            </w:r>
          </w:p>
        </w:tc>
        <w:tc>
          <w:tcPr>
            <w:tcW w:w="0" w:type="auto"/>
            <w:gridSpan w:val="2"/>
          </w:tcPr>
          <w:p w:rsidR="006063E5" w:rsidRPr="006063E5" w:rsidRDefault="006063E5" w:rsidP="006063E5">
            <w:pPr>
              <w:rPr>
                <w:b/>
                <w:lang w:val="nb-NO"/>
              </w:rPr>
            </w:pPr>
            <w:r w:rsidRPr="006063E5">
              <w:rPr>
                <w:b/>
                <w:szCs w:val="22"/>
                <w:lang w:val="nb-NO"/>
              </w:rPr>
              <w:t>TOS</w:t>
            </w:r>
          </w:p>
        </w:tc>
      </w:tr>
      <w:tr w:rsidR="006063E5" w:rsidRPr="006063E5" w:rsidTr="006063E5">
        <w:tc>
          <w:tcPr>
            <w:tcW w:w="2295" w:type="dxa"/>
            <w:vMerge w:val="restart"/>
          </w:tcPr>
          <w:p w:rsidR="006063E5" w:rsidRPr="006063E5" w:rsidRDefault="006063E5" w:rsidP="006063E5">
            <w:r w:rsidRPr="006063E5">
              <w:rPr>
                <w:szCs w:val="22"/>
              </w:rPr>
              <w:t xml:space="preserve">Two meeting vessels are heading to </w:t>
            </w:r>
            <w:r w:rsidR="001D798C">
              <w:rPr>
                <w:szCs w:val="22"/>
              </w:rPr>
              <w:t xml:space="preserve">a </w:t>
            </w:r>
            <w:r w:rsidRPr="006063E5">
              <w:rPr>
                <w:szCs w:val="22"/>
              </w:rPr>
              <w:t>narrow area</w:t>
            </w:r>
            <w:r w:rsidR="001D798C">
              <w:rPr>
                <w:szCs w:val="22"/>
              </w:rPr>
              <w:t xml:space="preserve"> or channel</w:t>
            </w:r>
            <w:r w:rsidRPr="006063E5">
              <w:rPr>
                <w:szCs w:val="22"/>
              </w:rPr>
              <w:t>, where it could be risk of near passage/collision.</w:t>
            </w:r>
          </w:p>
        </w:tc>
        <w:tc>
          <w:tcPr>
            <w:tcW w:w="0" w:type="auto"/>
            <w:gridSpan w:val="3"/>
          </w:tcPr>
          <w:p w:rsidR="006063E5" w:rsidRPr="006063E5" w:rsidRDefault="006063E5" w:rsidP="006063E5">
            <w:r w:rsidRPr="006063E5">
              <w:rPr>
                <w:b/>
                <w:szCs w:val="22"/>
              </w:rPr>
              <w:t xml:space="preserve">INFORMATION: </w:t>
            </w:r>
            <w:r w:rsidRPr="006063E5">
              <w:rPr>
                <w:szCs w:val="22"/>
              </w:rPr>
              <w:t>Vessel xxx will pass buoy  10  in xx minutes.</w:t>
            </w:r>
            <w:r w:rsidRPr="006063E5">
              <w:rPr>
                <w:b/>
                <w:szCs w:val="22"/>
              </w:rPr>
              <w:t xml:space="preserve"> </w:t>
            </w:r>
          </w:p>
          <w:p w:rsidR="006063E5" w:rsidRPr="006063E5" w:rsidRDefault="006063E5" w:rsidP="006063E5">
            <w:pPr>
              <w:rPr>
                <w:b/>
              </w:rPr>
            </w:pPr>
          </w:p>
        </w:tc>
      </w:tr>
      <w:tr w:rsidR="006063E5" w:rsidRPr="006063E5" w:rsidTr="006063E5">
        <w:tc>
          <w:tcPr>
            <w:tcW w:w="2295" w:type="dxa"/>
            <w:vMerge/>
          </w:tcPr>
          <w:p w:rsidR="006063E5" w:rsidRPr="006063E5" w:rsidRDefault="006063E5" w:rsidP="006063E5"/>
        </w:tc>
        <w:tc>
          <w:tcPr>
            <w:tcW w:w="0" w:type="auto"/>
          </w:tcPr>
          <w:p w:rsidR="006063E5" w:rsidRPr="006063E5" w:rsidRDefault="006063E5" w:rsidP="006063E5">
            <w:pPr>
              <w:rPr>
                <w:b/>
              </w:rPr>
            </w:pPr>
            <w:r w:rsidRPr="006063E5">
              <w:rPr>
                <w:b/>
                <w:szCs w:val="22"/>
              </w:rPr>
              <w:t>INFORMATION:</w:t>
            </w:r>
            <w:r w:rsidRPr="006063E5">
              <w:rPr>
                <w:szCs w:val="22"/>
              </w:rPr>
              <w:t xml:space="preserve"> According to my equipment, you will meet vessel xxx close to buoy nr 20.</w:t>
            </w:r>
          </w:p>
          <w:p w:rsidR="006063E5" w:rsidRPr="006063E5" w:rsidRDefault="006063E5" w:rsidP="006063E5"/>
          <w:p w:rsidR="006063E5" w:rsidRPr="006063E5" w:rsidRDefault="006063E5" w:rsidP="006063E5">
            <w:r w:rsidRPr="006063E5">
              <w:rPr>
                <w:b/>
                <w:szCs w:val="22"/>
              </w:rPr>
              <w:t>REQUEST</w:t>
            </w:r>
            <w:r w:rsidRPr="006063E5">
              <w:rPr>
                <w:szCs w:val="22"/>
              </w:rPr>
              <w:t xml:space="preserve">: Recommend to contact, vessel xxx to arrange the position for the meeting. </w:t>
            </w:r>
          </w:p>
          <w:p w:rsidR="006063E5" w:rsidRPr="006063E5" w:rsidRDefault="006063E5" w:rsidP="006063E5">
            <w:pPr>
              <w:rPr>
                <w:b/>
              </w:rPr>
            </w:pPr>
          </w:p>
        </w:tc>
        <w:tc>
          <w:tcPr>
            <w:tcW w:w="0" w:type="auto"/>
            <w:gridSpan w:val="2"/>
          </w:tcPr>
          <w:p w:rsidR="006063E5" w:rsidRPr="006063E5" w:rsidRDefault="006063E5" w:rsidP="006063E5">
            <w:r w:rsidRPr="006063E5">
              <w:rPr>
                <w:b/>
                <w:szCs w:val="22"/>
              </w:rPr>
              <w:t xml:space="preserve">ADVICE: </w:t>
            </w:r>
            <w:r w:rsidRPr="006063E5">
              <w:rPr>
                <w:szCs w:val="22"/>
              </w:rPr>
              <w:t>Do not pass buoy</w:t>
            </w:r>
            <w:r w:rsidRPr="006063E5">
              <w:rPr>
                <w:b/>
                <w:szCs w:val="22"/>
              </w:rPr>
              <w:t xml:space="preserve"> </w:t>
            </w:r>
            <w:r w:rsidRPr="006063E5">
              <w:rPr>
                <w:szCs w:val="22"/>
              </w:rPr>
              <w:t>18 before vessel xxx has passed.</w:t>
            </w:r>
          </w:p>
          <w:p w:rsidR="006063E5" w:rsidRPr="006063E5" w:rsidRDefault="006063E5" w:rsidP="006063E5">
            <w:pPr>
              <w:rPr>
                <w:b/>
              </w:rPr>
            </w:pPr>
            <w:r w:rsidRPr="006063E5">
              <w:rPr>
                <w:szCs w:val="22"/>
              </w:rPr>
              <w:t xml:space="preserve">ADVICE:  </w:t>
            </w:r>
          </w:p>
        </w:tc>
      </w:tr>
      <w:tr w:rsidR="006063E5" w:rsidRPr="006063E5" w:rsidTr="006063E5">
        <w:tc>
          <w:tcPr>
            <w:tcW w:w="2295" w:type="dxa"/>
            <w:vMerge/>
          </w:tcPr>
          <w:p w:rsidR="006063E5" w:rsidRPr="006063E5" w:rsidRDefault="006063E5" w:rsidP="006063E5"/>
        </w:tc>
        <w:tc>
          <w:tcPr>
            <w:tcW w:w="0" w:type="auto"/>
          </w:tcPr>
          <w:p w:rsidR="006063E5" w:rsidRPr="006063E5" w:rsidRDefault="006063E5" w:rsidP="006063E5">
            <w:pPr>
              <w:rPr>
                <w:b/>
              </w:rPr>
            </w:pPr>
          </w:p>
        </w:tc>
        <w:tc>
          <w:tcPr>
            <w:tcW w:w="0" w:type="auto"/>
          </w:tcPr>
          <w:p w:rsidR="006063E5" w:rsidRPr="006063E5" w:rsidRDefault="006063E5" w:rsidP="006063E5">
            <w:r w:rsidRPr="006063E5">
              <w:rPr>
                <w:b/>
                <w:szCs w:val="22"/>
              </w:rPr>
              <w:t xml:space="preserve">INSTRUCTION: </w:t>
            </w:r>
            <w:r w:rsidRPr="006063E5">
              <w:rPr>
                <w:szCs w:val="22"/>
              </w:rPr>
              <w:t>Do not pass buoy 18 before vessel xxx has passed.</w:t>
            </w:r>
          </w:p>
          <w:p w:rsidR="006063E5" w:rsidRPr="006063E5" w:rsidRDefault="006063E5" w:rsidP="00320E1D">
            <w:pPr>
              <w:rPr>
                <w:b/>
              </w:rPr>
            </w:pPr>
            <w:r w:rsidRPr="006063E5">
              <w:rPr>
                <w:b/>
                <w:szCs w:val="22"/>
              </w:rPr>
              <w:t>INSTRUCTION:</w:t>
            </w:r>
            <w:r w:rsidRPr="006063E5">
              <w:rPr>
                <w:szCs w:val="22"/>
              </w:rPr>
              <w:t xml:space="preserve"> Do not pass position xxx before UTC/LT.</w:t>
            </w:r>
          </w:p>
        </w:tc>
        <w:tc>
          <w:tcPr>
            <w:tcW w:w="0" w:type="auto"/>
          </w:tcPr>
          <w:p w:rsidR="006063E5" w:rsidRPr="006063E5" w:rsidRDefault="006063E5" w:rsidP="006063E5">
            <w:pPr>
              <w:rPr>
                <w:i/>
              </w:rPr>
            </w:pPr>
            <w:r w:rsidRPr="006063E5">
              <w:rPr>
                <w:i/>
                <w:szCs w:val="22"/>
              </w:rPr>
              <w:t>Comments: If two vessels are not allowed to meet in the area then the operator can use message marker INSTRUCTION.</w:t>
            </w:r>
          </w:p>
        </w:tc>
      </w:tr>
    </w:tbl>
    <w:p w:rsidR="006063E5" w:rsidRPr="006063E5" w:rsidRDefault="006063E5" w:rsidP="006063E5">
      <w:pPr>
        <w:rPr>
          <w:szCs w:val="22"/>
        </w:rPr>
      </w:pPr>
    </w:p>
    <w:p w:rsidR="006063E5" w:rsidRPr="006063E5" w:rsidRDefault="006063E5" w:rsidP="006063E5">
      <w:pPr>
        <w:rPr>
          <w:szCs w:val="22"/>
        </w:rPr>
      </w:pPr>
    </w:p>
    <w:p w:rsidR="006063E5" w:rsidRPr="006063E5" w:rsidRDefault="006063E5" w:rsidP="006063E5">
      <w:pPr>
        <w:rPr>
          <w:szCs w:val="22"/>
        </w:rPr>
      </w:pPr>
    </w:p>
    <w:tbl>
      <w:tblPr>
        <w:tblW w:w="5111"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7796"/>
      </w:tblGrid>
      <w:tr w:rsidR="006063E5" w:rsidRPr="006063E5" w:rsidTr="006F72BC">
        <w:tc>
          <w:tcPr>
            <w:tcW w:w="1015" w:type="pct"/>
            <w:vMerge w:val="restart"/>
            <w:vAlign w:val="center"/>
          </w:tcPr>
          <w:p w:rsidR="006063E5" w:rsidRPr="006063E5" w:rsidRDefault="006063E5" w:rsidP="006063E5">
            <w:pPr>
              <w:rPr>
                <w:b/>
                <w:lang w:val="nb-NO"/>
              </w:rPr>
            </w:pPr>
            <w:r w:rsidRPr="006063E5">
              <w:rPr>
                <w:b/>
                <w:szCs w:val="22"/>
                <w:lang w:val="nb-NO"/>
              </w:rPr>
              <w:t>Examples of situations</w:t>
            </w:r>
          </w:p>
        </w:tc>
        <w:tc>
          <w:tcPr>
            <w:tcW w:w="3985" w:type="pct"/>
          </w:tcPr>
          <w:p w:rsidR="006063E5" w:rsidRPr="006063E5" w:rsidRDefault="006063E5" w:rsidP="006063E5">
            <w:pPr>
              <w:rPr>
                <w:b/>
                <w:lang w:val="nb-NO"/>
              </w:rPr>
            </w:pPr>
            <w:r w:rsidRPr="006063E5">
              <w:rPr>
                <w:b/>
                <w:szCs w:val="22"/>
                <w:lang w:val="nb-NO"/>
              </w:rPr>
              <w:t>Service types</w:t>
            </w:r>
          </w:p>
        </w:tc>
      </w:tr>
      <w:tr w:rsidR="006063E5" w:rsidRPr="006063E5" w:rsidTr="006F72BC">
        <w:tc>
          <w:tcPr>
            <w:tcW w:w="1015" w:type="pct"/>
            <w:vMerge/>
          </w:tcPr>
          <w:p w:rsidR="006063E5" w:rsidRPr="006063E5" w:rsidRDefault="006063E5" w:rsidP="006063E5">
            <w:pPr>
              <w:rPr>
                <w:b/>
                <w:lang w:val="nb-NO"/>
              </w:rPr>
            </w:pPr>
          </w:p>
        </w:tc>
        <w:tc>
          <w:tcPr>
            <w:tcW w:w="3985" w:type="pct"/>
          </w:tcPr>
          <w:p w:rsidR="006063E5" w:rsidRPr="006063E5" w:rsidRDefault="006063E5" w:rsidP="006063E5">
            <w:pPr>
              <w:rPr>
                <w:b/>
                <w:lang w:val="nb-NO"/>
              </w:rPr>
            </w:pPr>
            <w:r w:rsidRPr="006063E5">
              <w:rPr>
                <w:b/>
                <w:szCs w:val="22"/>
                <w:lang w:val="nb-NO"/>
              </w:rPr>
              <w:t>NAS</w:t>
            </w:r>
          </w:p>
        </w:tc>
      </w:tr>
      <w:tr w:rsidR="006063E5" w:rsidRPr="006063E5" w:rsidTr="006F72BC">
        <w:trPr>
          <w:trHeight w:val="3253"/>
        </w:trPr>
        <w:tc>
          <w:tcPr>
            <w:tcW w:w="1015" w:type="pct"/>
          </w:tcPr>
          <w:p w:rsidR="006063E5" w:rsidRPr="006063E5" w:rsidRDefault="006063E5" w:rsidP="006063E5">
            <w:r w:rsidRPr="006063E5">
              <w:rPr>
                <w:szCs w:val="22"/>
              </w:rPr>
              <w:t>Vessel requesting Navigational Assistance</w:t>
            </w:r>
            <w:r w:rsidR="00320E1D">
              <w:rPr>
                <w:szCs w:val="22"/>
              </w:rPr>
              <w:t xml:space="preserve"> Service</w:t>
            </w:r>
          </w:p>
        </w:tc>
        <w:tc>
          <w:tcPr>
            <w:tcW w:w="3985" w:type="pct"/>
          </w:tcPr>
          <w:p w:rsidR="006063E5" w:rsidRPr="006063E5" w:rsidRDefault="006063E5" w:rsidP="006063E5">
            <w:r w:rsidRPr="006063E5">
              <w:rPr>
                <w:b/>
                <w:szCs w:val="22"/>
              </w:rPr>
              <w:t xml:space="preserve">INFORMATION: </w:t>
            </w:r>
            <w:r w:rsidR="00BF69E8" w:rsidRPr="00BF69E8">
              <w:rPr>
                <w:szCs w:val="22"/>
              </w:rPr>
              <w:t>N</w:t>
            </w:r>
            <w:r w:rsidRPr="006063E5">
              <w:rPr>
                <w:szCs w:val="22"/>
              </w:rPr>
              <w:t xml:space="preserve">avigational </w:t>
            </w:r>
            <w:r w:rsidR="00BF69E8">
              <w:rPr>
                <w:szCs w:val="22"/>
              </w:rPr>
              <w:t>A</w:t>
            </w:r>
            <w:r w:rsidRPr="006063E5">
              <w:rPr>
                <w:szCs w:val="22"/>
              </w:rPr>
              <w:t xml:space="preserve">ssistance </w:t>
            </w:r>
            <w:r w:rsidR="00BF69E8">
              <w:rPr>
                <w:szCs w:val="22"/>
              </w:rPr>
              <w:t xml:space="preserve">begins </w:t>
            </w:r>
            <w:r w:rsidRPr="006063E5">
              <w:rPr>
                <w:szCs w:val="22"/>
              </w:rPr>
              <w:t>now [to guide you to safe water]</w:t>
            </w:r>
          </w:p>
          <w:p w:rsidR="006063E5" w:rsidRPr="006063E5" w:rsidRDefault="006063E5" w:rsidP="006063E5">
            <w:r w:rsidRPr="006063E5">
              <w:rPr>
                <w:b/>
                <w:bCs/>
                <w:szCs w:val="22"/>
              </w:rPr>
              <w:t>QUESTION:</w:t>
            </w:r>
            <w:r w:rsidRPr="006063E5">
              <w:rPr>
                <w:szCs w:val="22"/>
              </w:rPr>
              <w:t xml:space="preserve"> What is your course?</w:t>
            </w:r>
          </w:p>
          <w:p w:rsidR="006063E5" w:rsidRPr="006063E5" w:rsidRDefault="006063E5" w:rsidP="006063E5">
            <w:r w:rsidRPr="006063E5">
              <w:rPr>
                <w:b/>
                <w:szCs w:val="22"/>
              </w:rPr>
              <w:t xml:space="preserve">INFORMATION: </w:t>
            </w:r>
            <w:r w:rsidRPr="006063E5">
              <w:rPr>
                <w:szCs w:val="22"/>
              </w:rPr>
              <w:t>VTS radar/equipment indicates you are x cables N/S/E/W of centreline</w:t>
            </w:r>
          </w:p>
          <w:p w:rsidR="006063E5" w:rsidRPr="006063E5" w:rsidRDefault="006063E5" w:rsidP="006063E5">
            <w:r w:rsidRPr="006063E5">
              <w:rPr>
                <w:b/>
                <w:szCs w:val="22"/>
              </w:rPr>
              <w:t>INFORMATION:</w:t>
            </w:r>
            <w:r w:rsidRPr="006063E5">
              <w:rPr>
                <w:szCs w:val="22"/>
              </w:rPr>
              <w:t xml:space="preserve"> VTS radar/equipment indicates that you are outside of the fairway.</w:t>
            </w:r>
          </w:p>
          <w:p w:rsidR="006063E5" w:rsidRPr="006063E5" w:rsidRDefault="006063E5" w:rsidP="006063E5">
            <w:pPr>
              <w:rPr>
                <w:b/>
              </w:rPr>
            </w:pPr>
            <w:r w:rsidRPr="006063E5">
              <w:rPr>
                <w:b/>
                <w:szCs w:val="22"/>
              </w:rPr>
              <w:t>ADVICE:</w:t>
            </w:r>
            <w:r w:rsidRPr="006063E5">
              <w:rPr>
                <w:szCs w:val="22"/>
              </w:rPr>
              <w:t xml:space="preserve"> True course to safe water is xxxº</w:t>
            </w:r>
            <w:r w:rsidRPr="006063E5">
              <w:rPr>
                <w:b/>
                <w:szCs w:val="22"/>
              </w:rPr>
              <w:t xml:space="preserve"> </w:t>
            </w:r>
          </w:p>
          <w:p w:rsidR="006063E5" w:rsidRPr="00320E1D" w:rsidRDefault="006063E5" w:rsidP="006063E5">
            <w:pPr>
              <w:rPr>
                <w:b/>
              </w:rPr>
            </w:pPr>
            <w:r w:rsidRPr="006063E5">
              <w:rPr>
                <w:b/>
                <w:szCs w:val="22"/>
              </w:rPr>
              <w:t xml:space="preserve">ADVICE: </w:t>
            </w:r>
            <w:r w:rsidRPr="006063E5">
              <w:rPr>
                <w:szCs w:val="22"/>
              </w:rPr>
              <w:t xml:space="preserve">Keep buoy/lighthouse </w:t>
            </w:r>
            <w:r w:rsidRPr="00320E1D">
              <w:rPr>
                <w:iCs/>
                <w:szCs w:val="22"/>
              </w:rPr>
              <w:t>on your port/starboard side</w:t>
            </w:r>
            <w:r w:rsidRPr="00320E1D">
              <w:rPr>
                <w:b/>
                <w:szCs w:val="22"/>
              </w:rPr>
              <w:t xml:space="preserve"> </w:t>
            </w:r>
          </w:p>
          <w:p w:rsidR="006063E5" w:rsidRPr="006063E5" w:rsidRDefault="006063E5" w:rsidP="006063E5">
            <w:r w:rsidRPr="006063E5">
              <w:rPr>
                <w:b/>
                <w:szCs w:val="22"/>
              </w:rPr>
              <w:t>ADVICE:</w:t>
            </w:r>
            <w:r w:rsidRPr="006063E5">
              <w:rPr>
                <w:szCs w:val="22"/>
              </w:rPr>
              <w:t xml:space="preserve"> Pass buoy/lighthouse on N/S/E/W side</w:t>
            </w:r>
          </w:p>
          <w:p w:rsidR="006063E5" w:rsidRPr="006063E5" w:rsidRDefault="006063E5" w:rsidP="006063E5">
            <w:r w:rsidRPr="006063E5">
              <w:rPr>
                <w:b/>
                <w:szCs w:val="22"/>
              </w:rPr>
              <w:t>WARNING:</w:t>
            </w:r>
            <w:r w:rsidRPr="006063E5">
              <w:rPr>
                <w:szCs w:val="22"/>
              </w:rPr>
              <w:t xml:space="preserve"> According to my equipment you are diverging from the r</w:t>
            </w:r>
            <w:r w:rsidR="00320E1D">
              <w:rPr>
                <w:szCs w:val="22"/>
              </w:rPr>
              <w:t>e</w:t>
            </w:r>
            <w:r w:rsidRPr="006063E5">
              <w:rPr>
                <w:szCs w:val="22"/>
              </w:rPr>
              <w:t>commended track</w:t>
            </w:r>
          </w:p>
          <w:p w:rsidR="006063E5" w:rsidRPr="006063E5" w:rsidRDefault="006063E5" w:rsidP="006063E5">
            <w:r w:rsidRPr="006063E5">
              <w:rPr>
                <w:b/>
                <w:szCs w:val="22"/>
              </w:rPr>
              <w:t>ADVICE:</w:t>
            </w:r>
            <w:r w:rsidRPr="006063E5">
              <w:rPr>
                <w:szCs w:val="22"/>
              </w:rPr>
              <w:t xml:space="preserve"> Follow the recommended track</w:t>
            </w:r>
          </w:p>
          <w:p w:rsidR="006063E5" w:rsidRDefault="006063E5" w:rsidP="006063E5">
            <w:pPr>
              <w:rPr>
                <w:i/>
                <w:iCs/>
              </w:rPr>
            </w:pPr>
            <w:r w:rsidRPr="006063E5">
              <w:rPr>
                <w:b/>
                <w:bCs/>
                <w:szCs w:val="22"/>
              </w:rPr>
              <w:t>INFORMATION:</w:t>
            </w:r>
            <w:r w:rsidRPr="006063E5">
              <w:rPr>
                <w:i/>
                <w:iCs/>
                <w:szCs w:val="22"/>
              </w:rPr>
              <w:t xml:space="preserve"> </w:t>
            </w:r>
            <w:r w:rsidRPr="006063E5">
              <w:rPr>
                <w:szCs w:val="22"/>
              </w:rPr>
              <w:t>Navigation</w:t>
            </w:r>
            <w:r w:rsidR="00320E1D">
              <w:rPr>
                <w:szCs w:val="22"/>
              </w:rPr>
              <w:t>al A</w:t>
            </w:r>
            <w:r w:rsidRPr="006063E5">
              <w:rPr>
                <w:szCs w:val="22"/>
              </w:rPr>
              <w:t xml:space="preserve">ssistance </w:t>
            </w:r>
            <w:r w:rsidR="00320E1D">
              <w:rPr>
                <w:szCs w:val="22"/>
              </w:rPr>
              <w:t xml:space="preserve">Service </w:t>
            </w:r>
            <w:r w:rsidRPr="006063E5">
              <w:rPr>
                <w:szCs w:val="22"/>
              </w:rPr>
              <w:t xml:space="preserve">ends [at </w:t>
            </w:r>
            <w:proofErr w:type="spellStart"/>
            <w:r w:rsidRPr="006063E5">
              <w:rPr>
                <w:szCs w:val="22"/>
              </w:rPr>
              <w:t>XX:xx</w:t>
            </w:r>
            <w:proofErr w:type="spellEnd"/>
            <w:r w:rsidRPr="006063E5">
              <w:rPr>
                <w:szCs w:val="22"/>
              </w:rPr>
              <w:t xml:space="preserve"> UTC]</w:t>
            </w:r>
          </w:p>
          <w:p w:rsidR="00726D81" w:rsidRPr="00726D81" w:rsidRDefault="00726D81" w:rsidP="006063E5">
            <w:pPr>
              <w:rPr>
                <w:i/>
                <w:iCs/>
              </w:rPr>
            </w:pPr>
          </w:p>
          <w:p w:rsidR="006063E5" w:rsidRPr="006063E5" w:rsidRDefault="006063E5" w:rsidP="006063E5">
            <w:pPr>
              <w:rPr>
                <w:b/>
              </w:rPr>
            </w:pPr>
          </w:p>
        </w:tc>
      </w:tr>
    </w:tbl>
    <w:p w:rsidR="006063E5" w:rsidRPr="006063E5" w:rsidRDefault="006063E5" w:rsidP="006063E5">
      <w:pPr>
        <w:rPr>
          <w:szCs w:val="22"/>
        </w:rPr>
      </w:pPr>
    </w:p>
    <w:tbl>
      <w:tblPr>
        <w:tblW w:w="945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694"/>
        <w:gridCol w:w="2161"/>
        <w:gridCol w:w="2610"/>
      </w:tblGrid>
      <w:tr w:rsidR="006063E5" w:rsidRPr="006063E5" w:rsidTr="006F72BC">
        <w:tc>
          <w:tcPr>
            <w:tcW w:w="1985" w:type="dxa"/>
            <w:vMerge w:val="restart"/>
            <w:vAlign w:val="center"/>
          </w:tcPr>
          <w:p w:rsidR="006063E5" w:rsidRPr="006063E5" w:rsidRDefault="006063E5" w:rsidP="006063E5">
            <w:pPr>
              <w:rPr>
                <w:b/>
                <w:lang w:val="nb-NO"/>
              </w:rPr>
            </w:pPr>
            <w:r w:rsidRPr="006063E5">
              <w:rPr>
                <w:b/>
                <w:szCs w:val="22"/>
                <w:lang w:val="nb-NO"/>
              </w:rPr>
              <w:lastRenderedPageBreak/>
              <w:t>Examples of situations</w:t>
            </w:r>
          </w:p>
        </w:tc>
        <w:tc>
          <w:tcPr>
            <w:tcW w:w="7465" w:type="dxa"/>
            <w:gridSpan w:val="3"/>
          </w:tcPr>
          <w:p w:rsidR="006063E5" w:rsidRPr="006063E5" w:rsidRDefault="006063E5" w:rsidP="006063E5">
            <w:pPr>
              <w:rPr>
                <w:b/>
                <w:lang w:val="nb-NO"/>
              </w:rPr>
            </w:pPr>
            <w:r w:rsidRPr="006063E5">
              <w:rPr>
                <w:b/>
                <w:szCs w:val="22"/>
                <w:lang w:val="nb-NO"/>
              </w:rPr>
              <w:t>Service types</w:t>
            </w:r>
          </w:p>
        </w:tc>
      </w:tr>
      <w:tr w:rsidR="006063E5" w:rsidRPr="006063E5" w:rsidTr="00F262B6">
        <w:tc>
          <w:tcPr>
            <w:tcW w:w="1985" w:type="dxa"/>
            <w:vMerge/>
          </w:tcPr>
          <w:p w:rsidR="006063E5" w:rsidRPr="006063E5" w:rsidRDefault="006063E5" w:rsidP="006063E5"/>
        </w:tc>
        <w:tc>
          <w:tcPr>
            <w:tcW w:w="2694" w:type="dxa"/>
          </w:tcPr>
          <w:p w:rsidR="006063E5" w:rsidRPr="006063E5" w:rsidRDefault="006063E5" w:rsidP="006063E5">
            <w:r w:rsidRPr="006063E5">
              <w:rPr>
                <w:b/>
                <w:szCs w:val="22"/>
                <w:lang w:val="nb-NO"/>
              </w:rPr>
              <w:t>INS</w:t>
            </w:r>
          </w:p>
        </w:tc>
        <w:tc>
          <w:tcPr>
            <w:tcW w:w="2161" w:type="dxa"/>
          </w:tcPr>
          <w:p w:rsidR="006063E5" w:rsidRPr="006063E5" w:rsidRDefault="00320E1D" w:rsidP="006063E5">
            <w:pPr>
              <w:rPr>
                <w:b/>
                <w:lang w:val="nb-NO"/>
              </w:rPr>
            </w:pPr>
            <w:r>
              <w:rPr>
                <w:b/>
                <w:szCs w:val="22"/>
                <w:lang w:val="nb-NO"/>
              </w:rPr>
              <w:t>NA</w:t>
            </w:r>
            <w:r w:rsidR="006063E5" w:rsidRPr="006063E5">
              <w:rPr>
                <w:b/>
                <w:szCs w:val="22"/>
                <w:lang w:val="nb-NO"/>
              </w:rPr>
              <w:t>S</w:t>
            </w:r>
          </w:p>
        </w:tc>
        <w:tc>
          <w:tcPr>
            <w:tcW w:w="2610" w:type="dxa"/>
          </w:tcPr>
          <w:p w:rsidR="006063E5" w:rsidRPr="006063E5" w:rsidRDefault="00320E1D" w:rsidP="006063E5">
            <w:pPr>
              <w:rPr>
                <w:b/>
                <w:lang w:val="nb-NO"/>
              </w:rPr>
            </w:pPr>
            <w:r>
              <w:rPr>
                <w:b/>
                <w:szCs w:val="22"/>
                <w:lang w:val="nb-NO"/>
              </w:rPr>
              <w:t>TO</w:t>
            </w:r>
            <w:r w:rsidR="006063E5" w:rsidRPr="006063E5">
              <w:rPr>
                <w:b/>
                <w:szCs w:val="22"/>
                <w:lang w:val="nb-NO"/>
              </w:rPr>
              <w:t>S</w:t>
            </w:r>
          </w:p>
        </w:tc>
      </w:tr>
      <w:tr w:rsidR="006063E5" w:rsidRPr="006063E5" w:rsidTr="006F72BC">
        <w:tc>
          <w:tcPr>
            <w:tcW w:w="1985" w:type="dxa"/>
            <w:vMerge w:val="restart"/>
          </w:tcPr>
          <w:p w:rsidR="006063E5" w:rsidRPr="006063E5" w:rsidRDefault="006063E5" w:rsidP="006063E5"/>
        </w:tc>
        <w:tc>
          <w:tcPr>
            <w:tcW w:w="2694" w:type="dxa"/>
          </w:tcPr>
          <w:p w:rsidR="006063E5" w:rsidRPr="006063E5" w:rsidRDefault="006063E5" w:rsidP="006063E5"/>
        </w:tc>
        <w:tc>
          <w:tcPr>
            <w:tcW w:w="2161" w:type="dxa"/>
          </w:tcPr>
          <w:p w:rsidR="006063E5" w:rsidRPr="006063E5" w:rsidRDefault="006063E5" w:rsidP="006063E5"/>
        </w:tc>
        <w:tc>
          <w:tcPr>
            <w:tcW w:w="2610" w:type="dxa"/>
          </w:tcPr>
          <w:p w:rsidR="006063E5" w:rsidRPr="006063E5" w:rsidRDefault="006063E5" w:rsidP="006063E5"/>
        </w:tc>
      </w:tr>
      <w:tr w:rsidR="006063E5" w:rsidRPr="006063E5" w:rsidTr="006F72BC">
        <w:tc>
          <w:tcPr>
            <w:tcW w:w="1985" w:type="dxa"/>
            <w:vMerge/>
          </w:tcPr>
          <w:p w:rsidR="006063E5" w:rsidRPr="006063E5" w:rsidRDefault="006063E5" w:rsidP="006063E5"/>
        </w:tc>
        <w:tc>
          <w:tcPr>
            <w:tcW w:w="2694" w:type="dxa"/>
          </w:tcPr>
          <w:p w:rsidR="006063E5" w:rsidRPr="006063E5" w:rsidRDefault="006063E5" w:rsidP="006063E5"/>
        </w:tc>
        <w:tc>
          <w:tcPr>
            <w:tcW w:w="2161" w:type="dxa"/>
          </w:tcPr>
          <w:p w:rsidR="006063E5" w:rsidRPr="006063E5" w:rsidRDefault="006063E5" w:rsidP="006063E5"/>
        </w:tc>
        <w:tc>
          <w:tcPr>
            <w:tcW w:w="2610" w:type="dxa"/>
          </w:tcPr>
          <w:p w:rsidR="006063E5" w:rsidRPr="006063E5" w:rsidRDefault="006063E5" w:rsidP="006063E5"/>
        </w:tc>
      </w:tr>
    </w:tbl>
    <w:p w:rsidR="006063E5" w:rsidRPr="006063E5" w:rsidRDefault="006063E5" w:rsidP="006063E5">
      <w:pPr>
        <w:rPr>
          <w:szCs w:val="22"/>
        </w:rPr>
      </w:pPr>
    </w:p>
    <w:p w:rsidR="006063E5" w:rsidRDefault="006063E5" w:rsidP="009E47AA">
      <w:pPr>
        <w:rPr>
          <w:szCs w:val="22"/>
        </w:rPr>
      </w:pPr>
    </w:p>
    <w:p w:rsidR="006063E5" w:rsidRDefault="006063E5" w:rsidP="009E47AA">
      <w:pPr>
        <w:rPr>
          <w:szCs w:val="22"/>
        </w:rPr>
      </w:pPr>
      <w:ins w:id="633" w:author="mosu01" w:date="2011-09-21T14:11:00Z">
        <w:r>
          <w:rPr>
            <w:szCs w:val="22"/>
          </w:rPr>
          <w:br w:type="page"/>
        </w:r>
      </w:ins>
      <w:r w:rsidR="00F262B6">
        <w:rPr>
          <w:szCs w:val="22"/>
        </w:rPr>
        <w:lastRenderedPageBreak/>
        <w:t>[Inserted but not assessed...]</w:t>
      </w:r>
    </w:p>
    <w:p w:rsidR="008D48B6" w:rsidRPr="002B3AD7" w:rsidRDefault="008D48B6" w:rsidP="00826C23">
      <w:pPr>
        <w:pStyle w:val="Heading4"/>
        <w:numPr>
          <w:ilvl w:val="2"/>
          <w:numId w:val="13"/>
        </w:numPr>
      </w:pPr>
      <w:r w:rsidRPr="002B3AD7">
        <w:t xml:space="preserve">INFORMATION </w:t>
      </w:r>
    </w:p>
    <w:p w:rsidR="008D48B6" w:rsidRPr="00481383" w:rsidRDefault="008D48B6" w:rsidP="00826C23">
      <w:r w:rsidRPr="00481383">
        <w:t xml:space="preserve">SMCP defines Information as a communication whereby the message is restricted to observed facts, situations, etc. and is preferably used for navigational and traffic information. </w:t>
      </w:r>
    </w:p>
    <w:p w:rsidR="008D48B6" w:rsidRPr="00481383" w:rsidRDefault="008D48B6" w:rsidP="00826C23">
      <w:r w:rsidRPr="00481383">
        <w:t xml:space="preserve">As such, it is a relay of information extracted from the VTS sensors and the traffic image where no professional opinion by the VTSO is included, other than the determination by the VTSO that the information is relevant to the mariner. </w:t>
      </w:r>
    </w:p>
    <w:p w:rsidR="008D48B6" w:rsidRPr="00481383" w:rsidRDefault="008D48B6" w:rsidP="00826C23">
      <w:r w:rsidRPr="00481383">
        <w:t xml:space="preserve">Implicit in this definition is that the consequences of using the INFORMATION will be up to the recipient. </w:t>
      </w:r>
    </w:p>
    <w:p w:rsidR="008D48B6" w:rsidRPr="00481383" w:rsidRDefault="008D48B6" w:rsidP="00826C23">
      <w:r w:rsidRPr="00481383">
        <w:t xml:space="preserve">Examples of the provision of an INFORMATION Message during the delivery of Navigational Assistance to a vessel include: </w:t>
      </w:r>
    </w:p>
    <w:p w:rsidR="008D48B6" w:rsidRPr="00B54F4F" w:rsidRDefault="008D48B6" w:rsidP="00826C23">
      <w:pPr>
        <w:ind w:left="360"/>
        <w:rPr>
          <w:highlight w:val="green"/>
        </w:rPr>
      </w:pPr>
      <w:r w:rsidRPr="00B54F4F">
        <w:rPr>
          <w:highlight w:val="green"/>
        </w:rPr>
        <w:t xml:space="preserve">Course and speed over the ground by a vessel; </w:t>
      </w:r>
    </w:p>
    <w:p w:rsidR="008D48B6" w:rsidRPr="00B54F4F" w:rsidRDefault="008D48B6" w:rsidP="00826C23">
      <w:pPr>
        <w:ind w:left="360"/>
        <w:rPr>
          <w:highlight w:val="green"/>
        </w:rPr>
      </w:pPr>
      <w:r w:rsidRPr="00B54F4F">
        <w:rPr>
          <w:highlight w:val="green"/>
        </w:rPr>
        <w:t xml:space="preserve">Position relative to fairway axis, navigational features and/or way-points; </w:t>
      </w:r>
    </w:p>
    <w:p w:rsidR="008D48B6" w:rsidRPr="00B54F4F" w:rsidRDefault="008D48B6" w:rsidP="00826C23">
      <w:pPr>
        <w:ind w:left="360"/>
        <w:rPr>
          <w:highlight w:val="green"/>
        </w:rPr>
      </w:pPr>
      <w:r w:rsidRPr="00B54F4F">
        <w:rPr>
          <w:highlight w:val="green"/>
        </w:rPr>
        <w:t xml:space="preserve">Proximity to navigational hazards; and </w:t>
      </w:r>
    </w:p>
    <w:p w:rsidR="008D48B6" w:rsidRDefault="008D48B6" w:rsidP="00826C23">
      <w:pPr>
        <w:ind w:left="360"/>
      </w:pPr>
      <w:proofErr w:type="gramStart"/>
      <w:r w:rsidRPr="00B54F4F">
        <w:rPr>
          <w:highlight w:val="green"/>
        </w:rPr>
        <w:t>Positions, identities, intentions and any restrictions of surrounding traffic.</w:t>
      </w:r>
      <w:proofErr w:type="gramEnd"/>
      <w:r w:rsidRPr="00481383">
        <w:t xml:space="preserve"> </w:t>
      </w:r>
    </w:p>
    <w:p w:rsidR="008D48B6" w:rsidRPr="00481383" w:rsidRDefault="008D48B6" w:rsidP="00826C23">
      <w:r w:rsidRPr="00481383">
        <w:rPr>
          <w:lang w:val="sv-SE"/>
        </w:rPr>
        <w:t>For example:</w:t>
      </w:r>
    </w:p>
    <w:tbl>
      <w:tblPr>
        <w:tblpPr w:leftFromText="180" w:rightFromText="180" w:vertAnchor="text" w:horzAnchor="margin" w:tblpXSpec="center" w:tblpY="4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6858"/>
      </w:tblGrid>
      <w:tr w:rsidR="008D48B6" w:rsidTr="00464404">
        <w:tc>
          <w:tcPr>
            <w:tcW w:w="1440" w:type="dxa"/>
            <w:shd w:val="clear" w:color="auto" w:fill="99CCFF"/>
          </w:tcPr>
          <w:p w:rsidR="008D48B6" w:rsidRDefault="008D48B6" w:rsidP="00464404">
            <w:pPr>
              <w:spacing w:before="120" w:after="120"/>
              <w:jc w:val="both"/>
            </w:pPr>
            <w:bookmarkStart w:id="634" w:name="OLE_LINK36"/>
            <w:r>
              <w:t>Example 1</w:t>
            </w:r>
          </w:p>
        </w:tc>
        <w:tc>
          <w:tcPr>
            <w:tcW w:w="6858" w:type="dxa"/>
            <w:shd w:val="clear" w:color="auto" w:fill="99CCFF"/>
          </w:tcPr>
          <w:p w:rsidR="008D48B6" w:rsidRDefault="008D48B6" w:rsidP="00464404">
            <w:pPr>
              <w:spacing w:before="120" w:after="120"/>
              <w:jc w:val="both"/>
            </w:pPr>
            <w:r>
              <w:t xml:space="preserve">“INFORMATION, </w:t>
            </w:r>
            <w:r w:rsidRPr="009B43A1">
              <w:t xml:space="preserve">According to my </w:t>
            </w:r>
            <w:r>
              <w:t>equipment, vessel “No Name” will overtake you on your starboard side in the vicinity of Buoy “….”.</w:t>
            </w:r>
          </w:p>
        </w:tc>
      </w:tr>
      <w:tr w:rsidR="008D48B6" w:rsidTr="00464404">
        <w:tc>
          <w:tcPr>
            <w:tcW w:w="1440" w:type="dxa"/>
            <w:shd w:val="clear" w:color="auto" w:fill="99CCFF"/>
          </w:tcPr>
          <w:p w:rsidR="008D48B6" w:rsidRDefault="008D48B6" w:rsidP="00464404">
            <w:pPr>
              <w:spacing w:before="120" w:after="120"/>
              <w:jc w:val="both"/>
            </w:pPr>
            <w:r>
              <w:t>Example 2</w:t>
            </w:r>
          </w:p>
        </w:tc>
        <w:tc>
          <w:tcPr>
            <w:tcW w:w="6858" w:type="dxa"/>
            <w:shd w:val="clear" w:color="auto" w:fill="99CCFF"/>
          </w:tcPr>
          <w:p w:rsidR="008D48B6" w:rsidRDefault="008D48B6" w:rsidP="00464404">
            <w:pPr>
              <w:spacing w:before="120" w:after="120"/>
              <w:jc w:val="both"/>
            </w:pPr>
            <w:r>
              <w:t>“INFORMATION, Next high water at Port “YY” predicted to be “….” at a height of “ZZ” metres.</w:t>
            </w:r>
          </w:p>
        </w:tc>
      </w:tr>
      <w:bookmarkEnd w:id="634"/>
    </w:tbl>
    <w:p w:rsidR="008D48B6" w:rsidRDefault="008D48B6" w:rsidP="00826C23">
      <w:pPr>
        <w:rPr>
          <w:lang w:eastAsia="de-DE"/>
        </w:rPr>
      </w:pPr>
    </w:p>
    <w:p w:rsidR="008D48B6" w:rsidRDefault="008D48B6" w:rsidP="00826C23">
      <w:pPr>
        <w:rPr>
          <w:lang w:eastAsia="de-DE"/>
        </w:rPr>
      </w:pPr>
    </w:p>
    <w:p w:rsidR="008D48B6" w:rsidRDefault="008D48B6" w:rsidP="00826C23">
      <w:pPr>
        <w:rPr>
          <w:lang w:eastAsia="de-DE"/>
        </w:rPr>
      </w:pPr>
    </w:p>
    <w:p w:rsidR="008D48B6" w:rsidRPr="002B3AD7" w:rsidRDefault="008D48B6" w:rsidP="00826C23">
      <w:pPr>
        <w:pStyle w:val="Heading4"/>
        <w:numPr>
          <w:ilvl w:val="2"/>
          <w:numId w:val="13"/>
        </w:numPr>
      </w:pPr>
      <w:r w:rsidRPr="002B3AD7">
        <w:t>WARNING</w:t>
      </w:r>
    </w:p>
    <w:p w:rsidR="008D48B6" w:rsidRPr="00235819" w:rsidRDefault="008D48B6" w:rsidP="00826C23">
      <w:pPr>
        <w:rPr>
          <w:highlight w:val="yellow"/>
          <w:lang w:eastAsia="de-DE"/>
        </w:rPr>
      </w:pPr>
      <w:r w:rsidRPr="00235819">
        <w:rPr>
          <w:highlight w:val="yellow"/>
          <w:lang w:eastAsia="de-DE"/>
        </w:rPr>
        <w:t xml:space="preserve">The provision of information during the delivery of Navigational Assistance may also include Warnings. SMCP defines WARNING as a communication whereby the message implies the intention of the sender to inform others about danger. It may be used to convey potentially dangerous situations or observed developing situations. </w:t>
      </w:r>
    </w:p>
    <w:p w:rsidR="008D48B6" w:rsidRPr="00235819" w:rsidRDefault="008D48B6" w:rsidP="00826C23">
      <w:pPr>
        <w:rPr>
          <w:highlight w:val="yellow"/>
          <w:lang w:eastAsia="de-DE"/>
        </w:rPr>
      </w:pPr>
    </w:p>
    <w:p w:rsidR="008D48B6" w:rsidRPr="00235819" w:rsidRDefault="008D48B6" w:rsidP="00826C23">
      <w:pPr>
        <w:rPr>
          <w:highlight w:val="yellow"/>
          <w:lang w:eastAsia="de-DE"/>
        </w:rPr>
      </w:pPr>
      <w:r w:rsidRPr="00235819">
        <w:rPr>
          <w:highlight w:val="yellow"/>
          <w:lang w:eastAsia="de-DE"/>
        </w:rPr>
        <w:t xml:space="preserve">As such, it is a relay of information extracted from the VTS sensors and the traffic image and, in the professional opinion of the VTSO, the message should be communicated to inform a vessel about potential danger. </w:t>
      </w:r>
    </w:p>
    <w:p w:rsidR="008D48B6" w:rsidRPr="00235819" w:rsidRDefault="008D48B6" w:rsidP="00826C23">
      <w:pPr>
        <w:rPr>
          <w:highlight w:val="yellow"/>
          <w:lang w:eastAsia="de-DE"/>
        </w:rPr>
      </w:pPr>
    </w:p>
    <w:p w:rsidR="008D48B6" w:rsidRPr="00235819" w:rsidRDefault="008D48B6" w:rsidP="00826C23">
      <w:pPr>
        <w:rPr>
          <w:highlight w:val="yellow"/>
          <w:lang w:eastAsia="de-DE"/>
        </w:rPr>
      </w:pPr>
      <w:r w:rsidRPr="00235819">
        <w:rPr>
          <w:highlight w:val="yellow"/>
          <w:lang w:eastAsia="de-DE"/>
        </w:rPr>
        <w:t>The contents of a Warning Message should be immediately assessed onboard the vessel in conjunction with any additional information which may not be available to the VTS centre.</w:t>
      </w:r>
    </w:p>
    <w:p w:rsidR="008D48B6" w:rsidRPr="002B3AD7" w:rsidRDefault="008D48B6" w:rsidP="00826C23">
      <w:pPr>
        <w:rPr>
          <w:lang w:eastAsia="de-DE"/>
        </w:rPr>
      </w:pPr>
      <w:r w:rsidRPr="00235819">
        <w:rPr>
          <w:highlight w:val="yellow"/>
          <w:lang w:eastAsia="de-DE"/>
        </w:rPr>
        <w:t xml:space="preserve">Implicit in this definition is that the recipient should pay immediate attention to the danger mentioned. </w:t>
      </w:r>
      <w:r>
        <w:rPr>
          <w:highlight w:val="yellow"/>
          <w:lang w:eastAsia="de-DE"/>
        </w:rPr>
        <w:t>The c</w:t>
      </w:r>
      <w:r w:rsidRPr="008D47DC">
        <w:rPr>
          <w:highlight w:val="yellow"/>
          <w:lang w:eastAsia="de-DE"/>
        </w:rPr>
        <w:t>onsequences of a WARNING will be up to the recipient</w:t>
      </w:r>
      <w:r>
        <w:rPr>
          <w:highlight w:val="yellow"/>
          <w:lang w:eastAsia="de-DE"/>
        </w:rPr>
        <w:t>.</w:t>
      </w:r>
      <w:r w:rsidRPr="008D47DC">
        <w:rPr>
          <w:highlight w:val="yellow"/>
          <w:lang w:eastAsia="de-DE"/>
        </w:rPr>
        <w:t xml:space="preserve"> </w:t>
      </w:r>
      <w:r w:rsidRPr="00235819">
        <w:rPr>
          <w:highlight w:val="yellow"/>
          <w:lang w:eastAsia="de-DE"/>
        </w:rPr>
        <w:t>Subject to the response of the vessel, a Warning Message may be followed by fu</w:t>
      </w:r>
      <w:r>
        <w:rPr>
          <w:highlight w:val="yellow"/>
          <w:lang w:eastAsia="de-DE"/>
        </w:rPr>
        <w:t>rther messages such as ADVICE</w:t>
      </w:r>
      <w:r w:rsidRPr="00235819">
        <w:rPr>
          <w:highlight w:val="yellow"/>
          <w:lang w:eastAsia="de-DE"/>
        </w:rPr>
        <w:t>.</w:t>
      </w:r>
      <w:r>
        <w:rPr>
          <w:highlight w:val="yellow"/>
          <w:lang w:eastAsia="de-DE"/>
        </w:rPr>
        <w:t xml:space="preserve"> </w:t>
      </w:r>
      <w:r w:rsidRPr="00235819">
        <w:rPr>
          <w:highlight w:val="yellow"/>
          <w:lang w:eastAsia="de-DE"/>
        </w:rPr>
        <w:t xml:space="preserve">Examples of the provision of a Warning Message during the delivery of </w:t>
      </w:r>
      <w:r>
        <w:rPr>
          <w:highlight w:val="yellow"/>
          <w:lang w:eastAsia="de-DE"/>
        </w:rPr>
        <w:t>Information Service</w:t>
      </w:r>
      <w:r w:rsidRPr="00235819">
        <w:rPr>
          <w:highlight w:val="yellow"/>
          <w:lang w:eastAsia="de-DE"/>
        </w:rPr>
        <w:t xml:space="preserve"> to a participating vessel include:</w:t>
      </w:r>
    </w:p>
    <w:p w:rsidR="008D48B6" w:rsidRDefault="008D48B6" w:rsidP="00826C23">
      <w:pPr>
        <w:rPr>
          <w:lang w:eastAsia="de-DE"/>
        </w:rPr>
      </w:pPr>
    </w:p>
    <w:tbl>
      <w:tblPr>
        <w:tblpPr w:leftFromText="180" w:rightFromText="180" w:vertAnchor="text" w:horzAnchor="margin" w:tblpXSpec="center" w:tblpY="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6858"/>
      </w:tblGrid>
      <w:tr w:rsidR="008D48B6" w:rsidRPr="003946EE" w:rsidTr="00464404">
        <w:tc>
          <w:tcPr>
            <w:tcW w:w="1620" w:type="dxa"/>
            <w:shd w:val="clear" w:color="auto" w:fill="99CCFF"/>
          </w:tcPr>
          <w:p w:rsidR="008D48B6" w:rsidRPr="00712184" w:rsidRDefault="008D48B6" w:rsidP="00464404">
            <w:pPr>
              <w:spacing w:before="120" w:after="120"/>
            </w:pPr>
            <w:r w:rsidRPr="00697A85">
              <w:t>Example 1</w:t>
            </w:r>
          </w:p>
        </w:tc>
        <w:tc>
          <w:tcPr>
            <w:tcW w:w="6858" w:type="dxa"/>
            <w:shd w:val="clear" w:color="auto" w:fill="99CCFF"/>
          </w:tcPr>
          <w:p w:rsidR="008D48B6" w:rsidRPr="002C7E83" w:rsidRDefault="008D48B6" w:rsidP="00464404">
            <w:pPr>
              <w:spacing w:before="120" w:after="120"/>
              <w:rPr>
                <w:highlight w:val="yellow"/>
              </w:rPr>
            </w:pPr>
            <w:r w:rsidRPr="002C7E83">
              <w:t>"WARNING.  Obstruction in the fairway.  Submerged container …. degrees, distance …</w:t>
            </w:r>
            <w:proofErr w:type="gramStart"/>
            <w:r w:rsidRPr="002C7E83">
              <w:t xml:space="preserve">. </w:t>
            </w:r>
            <w:proofErr w:type="gramEnd"/>
            <w:r w:rsidRPr="002C7E83">
              <w:t>meters from …</w:t>
            </w:r>
            <w:proofErr w:type="gramStart"/>
            <w:r w:rsidRPr="002C7E83">
              <w:t>. buoy</w:t>
            </w:r>
            <w:proofErr w:type="gramEnd"/>
            <w:r w:rsidRPr="002C7E83">
              <w:t>.”</w:t>
            </w:r>
          </w:p>
        </w:tc>
      </w:tr>
      <w:tr w:rsidR="008D48B6" w:rsidRPr="003946EE" w:rsidTr="00464404">
        <w:tc>
          <w:tcPr>
            <w:tcW w:w="1620" w:type="dxa"/>
            <w:shd w:val="clear" w:color="auto" w:fill="99CCFF"/>
          </w:tcPr>
          <w:p w:rsidR="008D48B6" w:rsidRPr="002C7E83" w:rsidRDefault="008D48B6" w:rsidP="00464404">
            <w:pPr>
              <w:spacing w:before="120" w:after="120"/>
            </w:pPr>
            <w:r>
              <w:t>Example 2</w:t>
            </w:r>
          </w:p>
        </w:tc>
        <w:tc>
          <w:tcPr>
            <w:tcW w:w="6858" w:type="dxa"/>
            <w:shd w:val="clear" w:color="auto" w:fill="99CCFF"/>
          </w:tcPr>
          <w:p w:rsidR="008D48B6" w:rsidRPr="00697A85" w:rsidRDefault="008D48B6" w:rsidP="00464404">
            <w:pPr>
              <w:spacing w:before="120" w:after="120"/>
            </w:pPr>
            <w:r>
              <w:t>“</w:t>
            </w:r>
            <w:r w:rsidRPr="00697A85">
              <w:t>WARNING</w:t>
            </w:r>
            <w:r>
              <w:t>.</w:t>
            </w:r>
            <w:r w:rsidRPr="00697A85">
              <w:t xml:space="preserve"> </w:t>
            </w:r>
            <w:r w:rsidRPr="009B43A1">
              <w:t xml:space="preserve"> According to my </w:t>
            </w:r>
            <w:r>
              <w:t>equipment</w:t>
            </w:r>
            <w:r w:rsidRPr="00697A85" w:rsidDel="00244221">
              <w:t xml:space="preserve"> </w:t>
            </w:r>
            <w:r w:rsidRPr="00697A85">
              <w:t xml:space="preserve">you </w:t>
            </w:r>
            <w:r>
              <w:t>are running into s</w:t>
            </w:r>
            <w:r w:rsidRPr="00697A85">
              <w:t>hallow water</w:t>
            </w:r>
            <w:r>
              <w:t>.”</w:t>
            </w:r>
          </w:p>
        </w:tc>
      </w:tr>
      <w:tr w:rsidR="008D48B6" w:rsidRPr="003946EE" w:rsidTr="00464404">
        <w:tc>
          <w:tcPr>
            <w:tcW w:w="1620" w:type="dxa"/>
            <w:shd w:val="clear" w:color="auto" w:fill="99CCFF"/>
          </w:tcPr>
          <w:p w:rsidR="008D48B6" w:rsidRDefault="008D48B6" w:rsidP="00464404">
            <w:pPr>
              <w:spacing w:before="120" w:after="120"/>
            </w:pPr>
            <w:r>
              <w:t>Example 3</w:t>
            </w:r>
          </w:p>
        </w:tc>
        <w:tc>
          <w:tcPr>
            <w:tcW w:w="6858" w:type="dxa"/>
            <w:shd w:val="clear" w:color="auto" w:fill="99CCFF"/>
          </w:tcPr>
          <w:p w:rsidR="008D48B6" w:rsidRDefault="008D48B6" w:rsidP="00464404">
            <w:pPr>
              <w:spacing w:before="120" w:after="120"/>
            </w:pPr>
            <w:r>
              <w:t>“WARNING.  According to my equipment, you will pass close to the outgoing vessel bearing …… degrees distance … nautical miles.”</w:t>
            </w:r>
          </w:p>
        </w:tc>
      </w:tr>
    </w:tbl>
    <w:p w:rsidR="008D48B6" w:rsidRDefault="008D48B6" w:rsidP="00826C23">
      <w:pPr>
        <w:rPr>
          <w:lang w:eastAsia="de-DE"/>
        </w:rPr>
      </w:pPr>
    </w:p>
    <w:p w:rsidR="008D48B6" w:rsidRDefault="008D48B6" w:rsidP="00826C23">
      <w:pPr>
        <w:rPr>
          <w:lang w:eastAsia="de-DE"/>
        </w:rPr>
      </w:pPr>
    </w:p>
    <w:p w:rsidR="008D48B6" w:rsidRPr="002B3AD7" w:rsidRDefault="008D48B6" w:rsidP="00826C23">
      <w:pPr>
        <w:pStyle w:val="Heading4"/>
        <w:numPr>
          <w:ilvl w:val="2"/>
          <w:numId w:val="13"/>
        </w:numPr>
      </w:pPr>
      <w:r>
        <w:lastRenderedPageBreak/>
        <w:t>ADVICE</w:t>
      </w:r>
    </w:p>
    <w:p w:rsidR="008D48B6" w:rsidRPr="004B0E6D" w:rsidRDefault="008D48B6" w:rsidP="00826C23">
      <w:pPr>
        <w:rPr>
          <w:iCs/>
          <w:highlight w:val="yellow"/>
          <w:lang w:eastAsia="de-DE"/>
        </w:rPr>
      </w:pPr>
      <w:r w:rsidRPr="004B0E6D">
        <w:rPr>
          <w:highlight w:val="yellow"/>
          <w:lang w:eastAsia="de-DE"/>
        </w:rPr>
        <w:t>SMCP defines ADVICE as a communication whereby the message implies the intention of the sender to influence the recipient by a recommendation</w:t>
      </w:r>
      <w:r w:rsidRPr="004B0E6D">
        <w:rPr>
          <w:i/>
          <w:iCs/>
          <w:highlight w:val="yellow"/>
          <w:lang w:eastAsia="de-DE"/>
        </w:rPr>
        <w:t xml:space="preserve">. </w:t>
      </w:r>
    </w:p>
    <w:p w:rsidR="008D48B6" w:rsidRPr="004B0E6D" w:rsidRDefault="008D48B6" w:rsidP="00826C23">
      <w:pPr>
        <w:rPr>
          <w:highlight w:val="yellow"/>
          <w:lang w:eastAsia="de-DE"/>
        </w:rPr>
      </w:pPr>
    </w:p>
    <w:p w:rsidR="008D48B6" w:rsidRPr="004B0E6D" w:rsidRDefault="008D48B6" w:rsidP="00826C23">
      <w:pPr>
        <w:rPr>
          <w:highlight w:val="yellow"/>
          <w:lang w:eastAsia="de-DE"/>
        </w:rPr>
      </w:pPr>
      <w:r w:rsidRPr="004B0E6D">
        <w:rPr>
          <w:highlight w:val="yellow"/>
          <w:lang w:eastAsia="de-DE"/>
        </w:rPr>
        <w:t xml:space="preserve">Implicit in this definition is: </w:t>
      </w:r>
    </w:p>
    <w:p w:rsidR="008D48B6" w:rsidRPr="004B0E6D" w:rsidRDefault="008D48B6" w:rsidP="00826C23">
      <w:pPr>
        <w:pStyle w:val="ListParagraph"/>
        <w:numPr>
          <w:ilvl w:val="0"/>
          <w:numId w:val="15"/>
        </w:numPr>
        <w:rPr>
          <w:highlight w:val="yellow"/>
          <w:lang w:eastAsia="de-DE"/>
        </w:rPr>
      </w:pPr>
      <w:r w:rsidRPr="004B0E6D">
        <w:rPr>
          <w:highlight w:val="yellow"/>
          <w:lang w:eastAsia="de-DE"/>
        </w:rPr>
        <w:t xml:space="preserve">A professional opinion on the part of the VTSO is included in the message as a means to influence the recipient; and </w:t>
      </w:r>
    </w:p>
    <w:p w:rsidR="008D48B6" w:rsidRPr="004B0E6D" w:rsidRDefault="008D48B6" w:rsidP="00826C23">
      <w:pPr>
        <w:pStyle w:val="ListParagraph"/>
        <w:numPr>
          <w:ilvl w:val="0"/>
          <w:numId w:val="15"/>
        </w:numPr>
        <w:rPr>
          <w:highlight w:val="yellow"/>
          <w:lang w:eastAsia="de-DE"/>
        </w:rPr>
      </w:pPr>
      <w:r w:rsidRPr="004B0E6D">
        <w:rPr>
          <w:highlight w:val="yellow"/>
          <w:lang w:eastAsia="de-DE"/>
        </w:rPr>
        <w:t xml:space="preserve">The recipient should pay immediate attention to the advice mentioned and the consequences of using the information provided will be up to the recipient. Advice does not necessarily have to be followed but should be considered very carefully by the recipient; </w:t>
      </w:r>
    </w:p>
    <w:p w:rsidR="008D48B6" w:rsidRPr="004B0E6D" w:rsidRDefault="008D48B6" w:rsidP="00826C23">
      <w:pPr>
        <w:pStyle w:val="ListParagraph"/>
        <w:numPr>
          <w:ilvl w:val="1"/>
          <w:numId w:val="15"/>
        </w:numPr>
        <w:rPr>
          <w:highlight w:val="yellow"/>
          <w:lang w:eastAsia="de-DE"/>
        </w:rPr>
      </w:pPr>
      <w:r w:rsidRPr="004B0E6D">
        <w:rPr>
          <w:highlight w:val="yellow"/>
          <w:lang w:eastAsia="de-DE"/>
        </w:rPr>
        <w:t xml:space="preserve">The recipient should always inform the VTS of intended actions. </w:t>
      </w:r>
    </w:p>
    <w:p w:rsidR="008D48B6" w:rsidRPr="004B0E6D" w:rsidRDefault="008D48B6" w:rsidP="00826C23">
      <w:pPr>
        <w:pStyle w:val="ListParagraph"/>
        <w:numPr>
          <w:ilvl w:val="0"/>
          <w:numId w:val="15"/>
        </w:numPr>
        <w:rPr>
          <w:highlight w:val="yellow"/>
          <w:lang w:eastAsia="de-DE"/>
        </w:rPr>
      </w:pPr>
      <w:r w:rsidRPr="004B0E6D">
        <w:rPr>
          <w:highlight w:val="yellow"/>
          <w:lang w:eastAsia="de-DE"/>
        </w:rPr>
        <w:t xml:space="preserve">The provision of advice in response to a developing situation may also include or require: </w:t>
      </w:r>
    </w:p>
    <w:p w:rsidR="008D48B6" w:rsidRPr="004B0E6D" w:rsidRDefault="008D48B6" w:rsidP="00826C23">
      <w:pPr>
        <w:pStyle w:val="ListParagraph"/>
        <w:numPr>
          <w:ilvl w:val="1"/>
          <w:numId w:val="15"/>
        </w:numPr>
        <w:rPr>
          <w:highlight w:val="yellow"/>
          <w:lang w:eastAsia="de-DE"/>
        </w:rPr>
      </w:pPr>
      <w:r w:rsidRPr="004B0E6D">
        <w:rPr>
          <w:highlight w:val="yellow"/>
          <w:lang w:eastAsia="de-DE"/>
        </w:rPr>
        <w:t xml:space="preserve">An assessment of the suitability of the vessel to respond to the advice provided including an assessment of linguistic ability; </w:t>
      </w:r>
    </w:p>
    <w:p w:rsidR="008D48B6" w:rsidRPr="004B0E6D" w:rsidRDefault="008D48B6" w:rsidP="00826C23">
      <w:pPr>
        <w:pStyle w:val="ListParagraph"/>
        <w:numPr>
          <w:ilvl w:val="1"/>
          <w:numId w:val="15"/>
        </w:numPr>
        <w:rPr>
          <w:highlight w:val="yellow"/>
          <w:lang w:eastAsia="de-DE"/>
        </w:rPr>
      </w:pPr>
      <w:r w:rsidRPr="004B0E6D">
        <w:rPr>
          <w:highlight w:val="yellow"/>
          <w:lang w:eastAsia="de-DE"/>
        </w:rPr>
        <w:t xml:space="preserve">A review of vessel characteristics including manoeuvrability relative to the area in which the service is provided and any defects or deficiencies; </w:t>
      </w:r>
    </w:p>
    <w:p w:rsidR="008D48B6" w:rsidRPr="004B0E6D" w:rsidRDefault="008D48B6" w:rsidP="00826C23">
      <w:pPr>
        <w:pStyle w:val="ListParagraph"/>
        <w:numPr>
          <w:ilvl w:val="1"/>
          <w:numId w:val="15"/>
        </w:numPr>
        <w:rPr>
          <w:highlight w:val="yellow"/>
          <w:lang w:eastAsia="de-DE"/>
        </w:rPr>
      </w:pPr>
      <w:r w:rsidRPr="004B0E6D">
        <w:rPr>
          <w:highlight w:val="yellow"/>
          <w:lang w:eastAsia="de-DE"/>
        </w:rPr>
        <w:t xml:space="preserve">An assessment of the environmental conditions; </w:t>
      </w:r>
    </w:p>
    <w:p w:rsidR="008D48B6" w:rsidRPr="004B0E6D" w:rsidRDefault="008D48B6" w:rsidP="00826C23">
      <w:pPr>
        <w:pStyle w:val="ListParagraph"/>
        <w:numPr>
          <w:ilvl w:val="1"/>
          <w:numId w:val="15"/>
        </w:numPr>
        <w:rPr>
          <w:highlight w:val="yellow"/>
          <w:lang w:eastAsia="de-DE"/>
        </w:rPr>
      </w:pPr>
      <w:r w:rsidRPr="004B0E6D">
        <w:rPr>
          <w:highlight w:val="yellow"/>
          <w:lang w:eastAsia="de-DE"/>
        </w:rPr>
        <w:t>An assessment of the implications of the cargo carried.</w:t>
      </w:r>
    </w:p>
    <w:p w:rsidR="008D48B6" w:rsidRDefault="008D48B6" w:rsidP="00826C23">
      <w:pPr>
        <w:rPr>
          <w:szCs w:val="22"/>
        </w:rPr>
      </w:pPr>
      <w:r w:rsidRPr="004B0E6D">
        <w:rPr>
          <w:szCs w:val="22"/>
          <w:highlight w:val="yellow"/>
        </w:rPr>
        <w:t>Examples of the provision of ADVICE during the delivery of Navigational Assistance to a participating vessel include:</w:t>
      </w:r>
    </w:p>
    <w:p w:rsidR="008D48B6" w:rsidRDefault="008D48B6" w:rsidP="00826C23">
      <w:pPr>
        <w:rPr>
          <w:szCs w:val="22"/>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6858"/>
      </w:tblGrid>
      <w:tr w:rsidR="008D48B6" w:rsidRPr="003946EE" w:rsidTr="00464404">
        <w:trPr>
          <w:cantSplit/>
          <w:trHeight w:val="903"/>
        </w:trPr>
        <w:tc>
          <w:tcPr>
            <w:tcW w:w="1800" w:type="dxa"/>
            <w:shd w:val="clear" w:color="auto" w:fill="99CCFF"/>
          </w:tcPr>
          <w:p w:rsidR="008D48B6" w:rsidRPr="002C7E83" w:rsidRDefault="008D48B6" w:rsidP="00464404">
            <w:pPr>
              <w:spacing w:before="120" w:after="120"/>
            </w:pPr>
            <w:r w:rsidRPr="00697A85">
              <w:t xml:space="preserve">Example </w:t>
            </w:r>
            <w:r>
              <w:t>1</w:t>
            </w:r>
          </w:p>
        </w:tc>
        <w:tc>
          <w:tcPr>
            <w:tcW w:w="6858" w:type="dxa"/>
            <w:shd w:val="clear" w:color="auto" w:fill="99CCFF"/>
          </w:tcPr>
          <w:p w:rsidR="008D48B6" w:rsidRDefault="008D48B6" w:rsidP="00464404">
            <w:pPr>
              <w:spacing w:before="120" w:after="120"/>
            </w:pPr>
            <w:r>
              <w:t>“WARNING.  According to my equipment, you are diverging from the recommended track.”</w:t>
            </w:r>
          </w:p>
          <w:p w:rsidR="008D48B6" w:rsidRPr="00697A85" w:rsidRDefault="008D48B6" w:rsidP="00464404">
            <w:pPr>
              <w:spacing w:before="120" w:after="120"/>
            </w:pPr>
            <w:r>
              <w:t>“ADVICE, Follow the recommended track.”</w:t>
            </w:r>
          </w:p>
        </w:tc>
      </w:tr>
      <w:tr w:rsidR="008D48B6" w:rsidRPr="003946EE" w:rsidTr="00464404">
        <w:trPr>
          <w:cantSplit/>
          <w:trHeight w:val="494"/>
        </w:trPr>
        <w:tc>
          <w:tcPr>
            <w:tcW w:w="1800" w:type="dxa"/>
            <w:shd w:val="clear" w:color="auto" w:fill="99CCFF"/>
          </w:tcPr>
          <w:p w:rsidR="008D48B6" w:rsidRPr="00712184" w:rsidRDefault="008D48B6" w:rsidP="00464404">
            <w:pPr>
              <w:spacing w:before="120" w:after="120"/>
            </w:pPr>
            <w:r w:rsidRPr="00697A85">
              <w:t xml:space="preserve">Example </w:t>
            </w:r>
            <w:r>
              <w:t>2</w:t>
            </w:r>
          </w:p>
        </w:tc>
        <w:tc>
          <w:tcPr>
            <w:tcW w:w="6858" w:type="dxa"/>
            <w:shd w:val="clear" w:color="auto" w:fill="99CCFF"/>
          </w:tcPr>
          <w:p w:rsidR="008D48B6" w:rsidRPr="00697A85" w:rsidRDefault="008D48B6" w:rsidP="00464404">
            <w:pPr>
              <w:spacing w:before="120" w:after="120"/>
            </w:pPr>
            <w:r>
              <w:t>“ADVICE.  Recommend course to make good ... degrees.”</w:t>
            </w:r>
          </w:p>
        </w:tc>
      </w:tr>
      <w:tr w:rsidR="008D48B6" w:rsidRPr="003946EE" w:rsidTr="00464404">
        <w:trPr>
          <w:cantSplit/>
          <w:trHeight w:val="969"/>
        </w:trPr>
        <w:tc>
          <w:tcPr>
            <w:tcW w:w="1800" w:type="dxa"/>
            <w:shd w:val="clear" w:color="auto" w:fill="99CCFF"/>
          </w:tcPr>
          <w:p w:rsidR="008D48B6" w:rsidRPr="00697A85" w:rsidRDefault="008D48B6" w:rsidP="00464404">
            <w:pPr>
              <w:spacing w:before="120" w:after="120"/>
            </w:pPr>
            <w:r>
              <w:t>Example 3</w:t>
            </w:r>
          </w:p>
        </w:tc>
        <w:tc>
          <w:tcPr>
            <w:tcW w:w="6858" w:type="dxa"/>
            <w:shd w:val="clear" w:color="auto" w:fill="99CCFF"/>
          </w:tcPr>
          <w:p w:rsidR="008D48B6" w:rsidRDefault="008D48B6" w:rsidP="00464404">
            <w:pPr>
              <w:spacing w:before="120" w:after="120"/>
            </w:pPr>
            <w:r>
              <w:t>“</w:t>
            </w:r>
            <w:r w:rsidRPr="00697A85">
              <w:t>WARNING</w:t>
            </w:r>
            <w:r>
              <w:t>.</w:t>
            </w:r>
            <w:r w:rsidRPr="00697A85">
              <w:t xml:space="preserve"> </w:t>
            </w:r>
            <w:r>
              <w:t xml:space="preserve"> According to my equipment</w:t>
            </w:r>
            <w:r w:rsidRPr="00697A85" w:rsidDel="00C9074E">
              <w:t xml:space="preserve"> </w:t>
            </w:r>
            <w:r w:rsidRPr="00697A85">
              <w:t xml:space="preserve">you are </w:t>
            </w:r>
            <w:r>
              <w:t xml:space="preserve">running into </w:t>
            </w:r>
            <w:r w:rsidRPr="00697A85">
              <w:t>shallow water</w:t>
            </w:r>
            <w:r>
              <w:t>, distance ...”</w:t>
            </w:r>
          </w:p>
          <w:p w:rsidR="008D48B6" w:rsidRDefault="008D48B6" w:rsidP="00464404">
            <w:pPr>
              <w:spacing w:before="120" w:after="120"/>
            </w:pPr>
            <w:r w:rsidDel="00320F7D">
              <w:t xml:space="preserve"> </w:t>
            </w:r>
            <w:r>
              <w:t>“ADVICE.  Recommend course … degrees.”</w:t>
            </w:r>
          </w:p>
        </w:tc>
      </w:tr>
    </w:tbl>
    <w:p w:rsidR="008D48B6" w:rsidRDefault="008D48B6" w:rsidP="00826C23">
      <w:pPr>
        <w:rPr>
          <w:szCs w:val="22"/>
        </w:rPr>
      </w:pPr>
    </w:p>
    <w:p w:rsidR="008D48B6" w:rsidRPr="004B0E6D" w:rsidRDefault="008D48B6" w:rsidP="00826C23">
      <w:pPr>
        <w:rPr>
          <w:highlight w:val="yellow"/>
          <w:lang w:eastAsia="de-DE"/>
        </w:rPr>
      </w:pPr>
      <w:r w:rsidRPr="004B0E6D">
        <w:rPr>
          <w:highlight w:val="yellow"/>
          <w:lang w:eastAsia="de-DE"/>
        </w:rPr>
        <w:t xml:space="preserve">VTS personnel and mariners should be fully aware of the implications of words such as "track", "heading", "course made good", “course to make good” and “course”. </w:t>
      </w:r>
    </w:p>
    <w:p w:rsidR="008D48B6" w:rsidRPr="004B0E6D" w:rsidRDefault="008D48B6" w:rsidP="00826C23">
      <w:pPr>
        <w:rPr>
          <w:highlight w:val="yellow"/>
          <w:lang w:eastAsia="de-DE"/>
        </w:rPr>
      </w:pPr>
      <w:r w:rsidRPr="004B0E6D">
        <w:rPr>
          <w:highlight w:val="yellow"/>
          <w:lang w:eastAsia="de-DE"/>
        </w:rPr>
        <w:t xml:space="preserve">Advice given from the VTS Centre should be result-oriented. Generally, advice should be provided using the terms “track” or “course to make good”. </w:t>
      </w:r>
    </w:p>
    <w:p w:rsidR="008D48B6" w:rsidRPr="004B0E6D" w:rsidRDefault="008D48B6" w:rsidP="00826C23">
      <w:pPr>
        <w:rPr>
          <w:highlight w:val="yellow"/>
          <w:lang w:eastAsia="de-DE"/>
        </w:rPr>
      </w:pPr>
      <w:r w:rsidRPr="004B0E6D">
        <w:rPr>
          <w:highlight w:val="yellow"/>
          <w:lang w:eastAsia="de-DE"/>
        </w:rPr>
        <w:t xml:space="preserve">When authorised by the competent authority and when intervention by VTS is deemed necessary or requested by a vessel, the VTS operator may advise or recommend a course. However, it should be understood that the safe and effective execution of the action remains the responsibility of the master. </w:t>
      </w:r>
    </w:p>
    <w:p w:rsidR="008D48B6" w:rsidRPr="004B0E6D" w:rsidRDefault="008D48B6" w:rsidP="00826C23">
      <w:pPr>
        <w:rPr>
          <w:highlight w:val="yellow"/>
          <w:lang w:eastAsia="de-DE"/>
        </w:rPr>
      </w:pPr>
      <w:r w:rsidRPr="004B0E6D">
        <w:rPr>
          <w:highlight w:val="yellow"/>
          <w:lang w:eastAsia="de-DE"/>
        </w:rPr>
        <w:t xml:space="preserve">In all circumstances when ADVICE is given, VTS personnel should monitor its effect carefully. </w:t>
      </w:r>
    </w:p>
    <w:p w:rsidR="008D48B6" w:rsidRDefault="008D48B6" w:rsidP="00826C23">
      <w:pPr>
        <w:rPr>
          <w:lang w:eastAsia="de-DE"/>
        </w:rPr>
      </w:pPr>
      <w:r w:rsidRPr="004B0E6D">
        <w:rPr>
          <w:highlight w:val="yellow"/>
          <w:lang w:eastAsia="de-DE"/>
        </w:rPr>
        <w:t>VTS/Competent Authorities should consider the legal implications of authorising VTS personnel to issue ADVICE and the competence of staff to give it.</w:t>
      </w:r>
    </w:p>
    <w:p w:rsidR="008D48B6" w:rsidRDefault="008D48B6" w:rsidP="00826C23">
      <w:pPr>
        <w:rPr>
          <w:lang w:eastAsia="de-DE"/>
        </w:rPr>
      </w:pPr>
    </w:p>
    <w:p w:rsidR="008D48B6" w:rsidRDefault="008D48B6" w:rsidP="00826C23">
      <w:pPr>
        <w:pStyle w:val="Heading4"/>
        <w:numPr>
          <w:ilvl w:val="2"/>
          <w:numId w:val="13"/>
        </w:numPr>
      </w:pPr>
      <w:r w:rsidRPr="00481383">
        <w:t xml:space="preserve">QUESTION </w:t>
      </w:r>
    </w:p>
    <w:p w:rsidR="008D48B6" w:rsidRPr="004B0E6D" w:rsidRDefault="008D48B6" w:rsidP="00826C23">
      <w:pPr>
        <w:rPr>
          <w:lang w:eastAsia="de-DE"/>
        </w:rPr>
      </w:pPr>
    </w:p>
    <w:p w:rsidR="008D48B6" w:rsidRPr="004B0E6D" w:rsidRDefault="008D48B6" w:rsidP="00826C23">
      <w:pPr>
        <w:rPr>
          <w:lang w:eastAsia="de-DE"/>
        </w:rPr>
      </w:pPr>
    </w:p>
    <w:p w:rsidR="008D48B6" w:rsidRDefault="008D48B6" w:rsidP="00826C23">
      <w:pPr>
        <w:pStyle w:val="Heading4"/>
        <w:numPr>
          <w:ilvl w:val="2"/>
          <w:numId w:val="13"/>
        </w:numPr>
      </w:pPr>
      <w:r>
        <w:t>ANSWER</w:t>
      </w:r>
    </w:p>
    <w:p w:rsidR="008D48B6" w:rsidRPr="004B0E6D" w:rsidRDefault="008D48B6" w:rsidP="00826C23">
      <w:pPr>
        <w:rPr>
          <w:lang w:eastAsia="de-DE"/>
        </w:rPr>
      </w:pPr>
    </w:p>
    <w:p w:rsidR="008D48B6" w:rsidRPr="004B0E6D" w:rsidRDefault="008D48B6" w:rsidP="00826C23">
      <w:pPr>
        <w:rPr>
          <w:lang w:eastAsia="de-DE"/>
        </w:rPr>
      </w:pPr>
    </w:p>
    <w:p w:rsidR="008D48B6" w:rsidRDefault="008D48B6" w:rsidP="00826C23">
      <w:pPr>
        <w:pStyle w:val="Heading4"/>
        <w:numPr>
          <w:ilvl w:val="2"/>
          <w:numId w:val="13"/>
        </w:numPr>
      </w:pPr>
      <w:r>
        <w:lastRenderedPageBreak/>
        <w:t>REQUEST</w:t>
      </w:r>
    </w:p>
    <w:p w:rsidR="008D48B6" w:rsidRPr="004B0E6D" w:rsidRDefault="008D48B6" w:rsidP="00826C23">
      <w:pPr>
        <w:rPr>
          <w:lang w:eastAsia="de-DE"/>
        </w:rPr>
      </w:pPr>
    </w:p>
    <w:p w:rsidR="008D48B6" w:rsidRPr="004B0E6D" w:rsidRDefault="008D48B6" w:rsidP="00826C23">
      <w:pPr>
        <w:rPr>
          <w:lang w:eastAsia="de-DE"/>
        </w:rPr>
      </w:pPr>
    </w:p>
    <w:p w:rsidR="008D48B6" w:rsidRDefault="008D48B6" w:rsidP="00826C23">
      <w:pPr>
        <w:pStyle w:val="Heading4"/>
        <w:numPr>
          <w:ilvl w:val="2"/>
          <w:numId w:val="13"/>
        </w:numPr>
      </w:pPr>
      <w:r>
        <w:t>INTENTION</w:t>
      </w:r>
    </w:p>
    <w:p w:rsidR="008D48B6" w:rsidRDefault="008D48B6" w:rsidP="009E47AA">
      <w:pPr>
        <w:rPr>
          <w:szCs w:val="22"/>
        </w:rPr>
      </w:pPr>
    </w:p>
    <w:p w:rsidR="007E3644" w:rsidRPr="002E5B95" w:rsidRDefault="007E3644" w:rsidP="007E3644">
      <w:pPr>
        <w:pStyle w:val="Annex"/>
        <w:keepNext/>
        <w:spacing w:before="240"/>
        <w:ind w:left="1418" w:hanging="1418"/>
        <w:outlineLvl w:val="0"/>
        <w:rPr>
          <w:ins w:id="635" w:author="mosu01" w:date="2011-09-21T12:49:00Z"/>
        </w:rPr>
      </w:pPr>
      <w:ins w:id="636" w:author="mosu01" w:date="2011-09-21T12:48:00Z">
        <w:r>
          <w:rPr>
            <w:szCs w:val="22"/>
          </w:rPr>
          <w:br w:type="page"/>
        </w:r>
      </w:ins>
      <w:bookmarkStart w:id="637" w:name="_Toc224052568"/>
      <w:bookmarkStart w:id="638" w:name="_Toc304463755"/>
      <w:ins w:id="639" w:author="mosu01" w:date="2011-09-21T12:49:00Z">
        <w:r w:rsidRPr="005D3F77">
          <w:rPr>
            <w:b w:val="0"/>
            <w:szCs w:val="28"/>
          </w:rPr>
          <w:lastRenderedPageBreak/>
          <w:t>EXAMPLE</w:t>
        </w:r>
        <w:r>
          <w:rPr>
            <w:b w:val="0"/>
            <w:szCs w:val="28"/>
          </w:rPr>
          <w:t xml:space="preserve"> of a </w:t>
        </w:r>
        <w:r w:rsidRPr="005D3F77">
          <w:rPr>
            <w:b w:val="0"/>
            <w:szCs w:val="28"/>
          </w:rPr>
          <w:t>VTS CHECKLIST FOR THE PROVISION OF NAVIGATIONAL ASSISTANCE</w:t>
        </w:r>
      </w:ins>
      <w:ins w:id="640" w:author="mosu01" w:date="2011-09-21T12:50:00Z">
        <w:r>
          <w:rPr>
            <w:b w:val="0"/>
            <w:szCs w:val="28"/>
          </w:rPr>
          <w:t xml:space="preserve"> service</w:t>
        </w:r>
      </w:ins>
      <w:ins w:id="641" w:author="mosu01" w:date="2011-09-21T12:49:00Z">
        <w:r w:rsidRPr="00967CF6">
          <w:rPr>
            <w:vertAlign w:val="superscript"/>
          </w:rPr>
          <w:t>1</w:t>
        </w:r>
        <w:bookmarkEnd w:id="637"/>
        <w:bookmarkEnd w:id="638"/>
      </w:ins>
    </w:p>
    <w:p w:rsidR="007E3644" w:rsidRPr="00694857" w:rsidRDefault="007E3644" w:rsidP="007E3644">
      <w:pPr>
        <w:rPr>
          <w:ins w:id="642" w:author="mosu01" w:date="2011-09-21T12:49:00Z"/>
          <w:b/>
        </w:rPr>
      </w:pPr>
      <w:ins w:id="643" w:author="mosu01" w:date="2011-09-21T12:49:00Z">
        <w:r w:rsidRPr="00694857">
          <w:rPr>
            <w:b/>
          </w:rPr>
          <w:t>VTS</w:t>
        </w:r>
      </w:ins>
      <w:ins w:id="644" w:author="mosu01" w:date="2011-09-21T23:56:00Z">
        <w:r w:rsidR="00E30D7A">
          <w:rPr>
            <w:b/>
          </w:rPr>
          <w:t xml:space="preserve"> (area, centre and operator)</w:t>
        </w:r>
      </w:ins>
      <w:ins w:id="645" w:author="mosu01" w:date="2011-09-21T12:49:00Z">
        <w:r w:rsidRPr="00694857">
          <w:rPr>
            <w:b/>
          </w:rPr>
          <w:t>:</w:t>
        </w:r>
      </w:ins>
      <w:ins w:id="646" w:author="mosu01" w:date="2011-09-21T23:54:00Z">
        <w:r w:rsidR="00E30D7A">
          <w:rPr>
            <w:b/>
          </w:rPr>
          <w:t xml:space="preserve"> </w:t>
        </w:r>
      </w:ins>
      <w:ins w:id="647" w:author="mosu01" w:date="2011-09-21T12:49:00Z">
        <w:r>
          <w:rPr>
            <w:b/>
          </w:rPr>
          <w:t xml:space="preserve"> ………………</w:t>
        </w:r>
      </w:ins>
      <w:ins w:id="648" w:author="mosu01" w:date="2011-09-21T23:56:00Z">
        <w:r w:rsidR="00E30D7A">
          <w:rPr>
            <w:b/>
          </w:rPr>
          <w:t>................................................</w:t>
        </w:r>
      </w:ins>
      <w:ins w:id="649" w:author="mosu01" w:date="2011-09-21T12:49:00Z">
        <w:r>
          <w:rPr>
            <w:b/>
          </w:rPr>
          <w:t>…</w:t>
        </w:r>
      </w:ins>
    </w:p>
    <w:p w:rsidR="007E3644" w:rsidRDefault="007E3644" w:rsidP="007E3644">
      <w:pPr>
        <w:rPr>
          <w:ins w:id="650" w:author="mosu01" w:date="2011-09-21T12:49:00Z"/>
        </w:rPr>
      </w:pPr>
    </w:p>
    <w:p w:rsidR="007E3644" w:rsidRPr="00E30D7A" w:rsidRDefault="007E3644" w:rsidP="007E3644">
      <w:pPr>
        <w:rPr>
          <w:ins w:id="651" w:author="mosu01" w:date="2011-09-21T12:49:00Z"/>
          <w:b/>
        </w:rPr>
      </w:pPr>
      <w:ins w:id="652" w:author="mosu01" w:date="2011-09-21T12:49:00Z">
        <w:r>
          <w:rPr>
            <w:b/>
          </w:rPr>
          <w:t>VESSEL</w:t>
        </w:r>
      </w:ins>
      <w:ins w:id="653" w:author="mosu01" w:date="2011-09-21T23:56:00Z">
        <w:r w:rsidR="00E30D7A">
          <w:rPr>
            <w:b/>
          </w:rPr>
          <w:t xml:space="preserve"> </w:t>
        </w:r>
      </w:ins>
      <w:ins w:id="654" w:author="mosu01" w:date="2011-09-21T23:54:00Z">
        <w:r w:rsidR="00E30D7A">
          <w:rPr>
            <w:b/>
          </w:rPr>
          <w:t>(name and call</w:t>
        </w:r>
      </w:ins>
      <w:ins w:id="655" w:author="mosu01" w:date="2011-09-21T23:56:00Z">
        <w:r w:rsidR="00E30D7A">
          <w:rPr>
            <w:b/>
          </w:rPr>
          <w:t xml:space="preserve"> </w:t>
        </w:r>
      </w:ins>
      <w:ins w:id="656" w:author="mosu01" w:date="2011-09-21T23:54:00Z">
        <w:r w:rsidR="00E30D7A">
          <w:rPr>
            <w:b/>
          </w:rPr>
          <w:t>sign)</w:t>
        </w:r>
      </w:ins>
      <w:ins w:id="657" w:author="mosu01" w:date="2011-09-21T12:49:00Z">
        <w:r>
          <w:rPr>
            <w:b/>
          </w:rPr>
          <w:t>:</w:t>
        </w:r>
      </w:ins>
      <w:ins w:id="658" w:author="mosu01" w:date="2011-09-21T23:54:00Z">
        <w:r w:rsidR="00E30D7A">
          <w:rPr>
            <w:b/>
          </w:rPr>
          <w:t xml:space="preserve">  </w:t>
        </w:r>
      </w:ins>
      <w:ins w:id="659" w:author="mosu01" w:date="2011-09-21T12:49:00Z">
        <w:r>
          <w:rPr>
            <w:b/>
          </w:rPr>
          <w:t>…………………………</w:t>
        </w:r>
      </w:ins>
      <w:ins w:id="660" w:author="mosu01" w:date="2011-09-21T23:57:00Z">
        <w:r w:rsidR="00E30D7A">
          <w:rPr>
            <w:b/>
          </w:rPr>
          <w:t>.....................................</w:t>
        </w:r>
      </w:ins>
      <w:ins w:id="661" w:author="mosu01" w:date="2011-09-21T12:49:00Z">
        <w:r>
          <w:rPr>
            <w:b/>
          </w:rPr>
          <w:t>…</w:t>
        </w:r>
      </w:ins>
    </w:p>
    <w:p w:rsidR="007E3644" w:rsidRDefault="007E3644" w:rsidP="007E3644">
      <w:pPr>
        <w:rPr>
          <w:ins w:id="662" w:author="mosu01" w:date="2011-09-21T12:49:00Z"/>
        </w:rPr>
      </w:pPr>
    </w:p>
    <w:p w:rsidR="007E3644" w:rsidRDefault="007E3644" w:rsidP="007E3644">
      <w:pPr>
        <w:rPr>
          <w:ins w:id="663" w:author="mosu01" w:date="2011-09-21T12:49:00Z"/>
        </w:rPr>
      </w:pPr>
    </w:p>
    <w:p w:rsidR="007E3644" w:rsidRDefault="007E3644" w:rsidP="007E3644">
      <w:pPr>
        <w:spacing w:after="120"/>
        <w:rPr>
          <w:ins w:id="664" w:author="mosu01" w:date="2011-09-21T12:49:00Z"/>
          <w:b/>
          <w:sz w:val="28"/>
        </w:rPr>
      </w:pPr>
      <w:ins w:id="665" w:author="mosu01" w:date="2011-09-21T12:49:00Z">
        <w:r>
          <w:rPr>
            <w:b/>
          </w:rPr>
          <w:t>Review:</w:t>
        </w:r>
      </w:ins>
    </w:p>
    <w:p w:rsidR="007E3644" w:rsidRDefault="007E3644" w:rsidP="007E3644">
      <w:pPr>
        <w:numPr>
          <w:ilvl w:val="0"/>
          <w:numId w:val="30"/>
        </w:numPr>
        <w:tabs>
          <w:tab w:val="clear" w:pos="1174"/>
          <w:tab w:val="num" w:pos="720"/>
        </w:tabs>
        <w:ind w:left="720"/>
        <w:rPr>
          <w:ins w:id="666" w:author="mosu01" w:date="2011-09-21T12:49:00Z"/>
        </w:rPr>
      </w:pPr>
      <w:ins w:id="667" w:author="mosu01" w:date="2011-09-21T12:49:00Z">
        <w:r>
          <w:t xml:space="preserve">Positive </w:t>
        </w:r>
      </w:ins>
      <w:ins w:id="668" w:author="mosu01" w:date="2011-09-21T12:51:00Z">
        <w:r>
          <w:t>i</w:t>
        </w:r>
      </w:ins>
      <w:ins w:id="669" w:author="mosu01" w:date="2011-09-21T12:49:00Z">
        <w:r>
          <w:t>dentification</w:t>
        </w:r>
      </w:ins>
    </w:p>
    <w:p w:rsidR="007E3644" w:rsidRDefault="007E3644" w:rsidP="007E3644">
      <w:pPr>
        <w:numPr>
          <w:ilvl w:val="0"/>
          <w:numId w:val="30"/>
        </w:numPr>
        <w:tabs>
          <w:tab w:val="clear" w:pos="1174"/>
          <w:tab w:val="num" w:pos="720"/>
        </w:tabs>
        <w:ind w:left="720"/>
        <w:rPr>
          <w:ins w:id="670" w:author="mosu01" w:date="2011-09-21T12:49:00Z"/>
        </w:rPr>
      </w:pPr>
      <w:ins w:id="671" w:author="mosu01" w:date="2011-09-21T12:49:00Z">
        <w:r>
          <w:t xml:space="preserve">Vessel’s </w:t>
        </w:r>
      </w:ins>
      <w:ins w:id="672" w:author="mosu01" w:date="2011-09-21T12:50:00Z">
        <w:r>
          <w:t>m</w:t>
        </w:r>
      </w:ins>
      <w:ins w:id="673" w:author="mosu01" w:date="2011-09-21T12:49:00Z">
        <w:r>
          <w:t>achinery status</w:t>
        </w:r>
      </w:ins>
    </w:p>
    <w:p w:rsidR="007E3644" w:rsidRDefault="007E3644" w:rsidP="007E3644">
      <w:pPr>
        <w:numPr>
          <w:ilvl w:val="0"/>
          <w:numId w:val="30"/>
        </w:numPr>
        <w:tabs>
          <w:tab w:val="clear" w:pos="1174"/>
          <w:tab w:val="num" w:pos="720"/>
        </w:tabs>
        <w:ind w:left="720"/>
        <w:rPr>
          <w:ins w:id="674" w:author="mosu01" w:date="2011-09-21T12:49:00Z"/>
        </w:rPr>
      </w:pPr>
      <w:ins w:id="675" w:author="mosu01" w:date="2011-09-21T12:49:00Z">
        <w:r>
          <w:t>Vessel’s navigational and communications equipment status</w:t>
        </w:r>
      </w:ins>
    </w:p>
    <w:p w:rsidR="007E3644" w:rsidRDefault="007E3644" w:rsidP="007E3644">
      <w:pPr>
        <w:numPr>
          <w:ilvl w:val="0"/>
          <w:numId w:val="30"/>
        </w:numPr>
        <w:tabs>
          <w:tab w:val="clear" w:pos="1174"/>
          <w:tab w:val="num" w:pos="720"/>
        </w:tabs>
        <w:ind w:left="720"/>
        <w:rPr>
          <w:ins w:id="676" w:author="mosu01" w:date="2011-09-21T12:49:00Z"/>
        </w:rPr>
      </w:pPr>
      <w:ins w:id="677" w:author="mosu01" w:date="2011-09-21T12:49:00Z">
        <w:r>
          <w:t>Up-to-</w:t>
        </w:r>
      </w:ins>
      <w:ins w:id="678" w:author="mosu01" w:date="2011-09-21T12:50:00Z">
        <w:r>
          <w:t>d</w:t>
        </w:r>
      </w:ins>
      <w:ins w:id="679" w:author="mosu01" w:date="2011-09-21T12:49:00Z">
        <w:r>
          <w:t>ate charts</w:t>
        </w:r>
      </w:ins>
    </w:p>
    <w:p w:rsidR="007E3644" w:rsidRDefault="007E3644" w:rsidP="007E3644">
      <w:pPr>
        <w:numPr>
          <w:ilvl w:val="0"/>
          <w:numId w:val="30"/>
        </w:numPr>
        <w:tabs>
          <w:tab w:val="clear" w:pos="1174"/>
          <w:tab w:val="num" w:pos="720"/>
        </w:tabs>
        <w:ind w:left="720"/>
        <w:rPr>
          <w:ins w:id="680" w:author="mosu01" w:date="2011-09-21T12:49:00Z"/>
        </w:rPr>
      </w:pPr>
      <w:ins w:id="681" w:author="mosu01" w:date="2011-09-21T12:49:00Z">
        <w:r>
          <w:t>Master/Officer knowledge of English/</w:t>
        </w:r>
      </w:ins>
      <w:ins w:id="682" w:author="mosu01" w:date="2011-09-21T12:50:00Z">
        <w:r>
          <w:t>l</w:t>
        </w:r>
      </w:ins>
      <w:ins w:id="683" w:author="mosu01" w:date="2011-09-21T12:49:00Z">
        <w:r>
          <w:t>ocal language</w:t>
        </w:r>
      </w:ins>
    </w:p>
    <w:p w:rsidR="007E3644" w:rsidRDefault="007E3644" w:rsidP="007E3644">
      <w:pPr>
        <w:numPr>
          <w:ilvl w:val="0"/>
          <w:numId w:val="30"/>
        </w:numPr>
        <w:tabs>
          <w:tab w:val="clear" w:pos="1174"/>
          <w:tab w:val="num" w:pos="720"/>
        </w:tabs>
        <w:ind w:left="720"/>
        <w:rPr>
          <w:ins w:id="684" w:author="mosu01" w:date="2011-09-21T12:49:00Z"/>
        </w:rPr>
      </w:pPr>
      <w:ins w:id="685" w:author="mosu01" w:date="2011-09-21T12:49:00Z">
        <w:r>
          <w:t xml:space="preserve">Master’s knowledge of </w:t>
        </w:r>
      </w:ins>
      <w:ins w:id="686" w:author="mosu01" w:date="2011-09-21T12:50:00Z">
        <w:r>
          <w:t>l</w:t>
        </w:r>
      </w:ins>
      <w:ins w:id="687" w:author="mosu01" w:date="2011-09-21T12:49:00Z">
        <w:r>
          <w:t xml:space="preserve">ocal </w:t>
        </w:r>
      </w:ins>
      <w:ins w:id="688" w:author="mosu01" w:date="2011-09-21T12:50:00Z">
        <w:r>
          <w:t>a</w:t>
        </w:r>
      </w:ins>
      <w:ins w:id="689" w:author="mosu01" w:date="2011-09-21T12:49:00Z">
        <w:r>
          <w:t>rea</w:t>
        </w:r>
      </w:ins>
    </w:p>
    <w:p w:rsidR="007E3644" w:rsidRDefault="007E3644" w:rsidP="007E3644">
      <w:pPr>
        <w:numPr>
          <w:ilvl w:val="0"/>
          <w:numId w:val="30"/>
        </w:numPr>
        <w:tabs>
          <w:tab w:val="clear" w:pos="1174"/>
          <w:tab w:val="num" w:pos="720"/>
        </w:tabs>
        <w:ind w:left="720"/>
        <w:rPr>
          <w:ins w:id="690" w:author="mosu01" w:date="2011-09-21T12:49:00Z"/>
        </w:rPr>
      </w:pPr>
      <w:ins w:id="691" w:author="mosu01" w:date="2011-09-21T12:49:00Z">
        <w:r>
          <w:t>Master’s knowledge of NAS</w:t>
        </w:r>
      </w:ins>
    </w:p>
    <w:p w:rsidR="007E3644" w:rsidRDefault="007E3644" w:rsidP="007E3644">
      <w:pPr>
        <w:numPr>
          <w:ilvl w:val="0"/>
          <w:numId w:val="30"/>
        </w:numPr>
        <w:tabs>
          <w:tab w:val="clear" w:pos="1174"/>
          <w:tab w:val="num" w:pos="720"/>
        </w:tabs>
        <w:ind w:left="720"/>
        <w:rPr>
          <w:ins w:id="692" w:author="mosu01" w:date="2011-09-21T12:49:00Z"/>
        </w:rPr>
      </w:pPr>
      <w:ins w:id="693" w:author="mosu01" w:date="2011-09-21T12:49:00Z">
        <w:r>
          <w:t xml:space="preserve">Environmental </w:t>
        </w:r>
      </w:ins>
      <w:ins w:id="694" w:author="mosu01" w:date="2011-09-21T12:50:00Z">
        <w:r>
          <w:t>c</w:t>
        </w:r>
      </w:ins>
      <w:ins w:id="695" w:author="mosu01" w:date="2011-09-21T12:49:00Z">
        <w:r>
          <w:t>onditions (</w:t>
        </w:r>
      </w:ins>
      <w:ins w:id="696" w:author="mosu01" w:date="2011-09-21T12:51:00Z">
        <w:r>
          <w:t>w</w:t>
        </w:r>
      </w:ins>
      <w:ins w:id="697" w:author="mosu01" w:date="2011-09-21T12:49:00Z">
        <w:r>
          <w:t xml:space="preserve">ind, day/night, visibility, tidal height, tidal stream) </w:t>
        </w:r>
      </w:ins>
    </w:p>
    <w:p w:rsidR="007E3644" w:rsidRDefault="007E3644" w:rsidP="007E3644">
      <w:pPr>
        <w:numPr>
          <w:ilvl w:val="0"/>
          <w:numId w:val="30"/>
        </w:numPr>
        <w:tabs>
          <w:tab w:val="clear" w:pos="1174"/>
          <w:tab w:val="num" w:pos="720"/>
        </w:tabs>
        <w:ind w:left="720"/>
        <w:rPr>
          <w:ins w:id="698" w:author="mosu01" w:date="2011-09-21T12:49:00Z"/>
        </w:rPr>
      </w:pPr>
      <w:ins w:id="699" w:author="mosu01" w:date="2011-09-21T12:49:00Z">
        <w:r>
          <w:t xml:space="preserve">Traffic </w:t>
        </w:r>
      </w:ins>
    </w:p>
    <w:p w:rsidR="007E3644" w:rsidRDefault="007E3644" w:rsidP="007E3644">
      <w:pPr>
        <w:numPr>
          <w:ilvl w:val="0"/>
          <w:numId w:val="30"/>
        </w:numPr>
        <w:tabs>
          <w:tab w:val="clear" w:pos="1174"/>
          <w:tab w:val="num" w:pos="720"/>
        </w:tabs>
        <w:ind w:left="720"/>
        <w:rPr>
          <w:ins w:id="700" w:author="mosu01" w:date="2011-09-21T12:49:00Z"/>
        </w:rPr>
      </w:pPr>
      <w:ins w:id="701" w:author="mosu01" w:date="2011-09-21T12:49:00Z">
        <w:r>
          <w:t>Cargo</w:t>
        </w:r>
      </w:ins>
    </w:p>
    <w:p w:rsidR="007E3644" w:rsidRDefault="007E3644" w:rsidP="007E3644">
      <w:pPr>
        <w:numPr>
          <w:ilvl w:val="0"/>
          <w:numId w:val="30"/>
        </w:numPr>
        <w:tabs>
          <w:tab w:val="clear" w:pos="1174"/>
          <w:tab w:val="num" w:pos="720"/>
        </w:tabs>
        <w:ind w:left="720"/>
        <w:rPr>
          <w:ins w:id="702" w:author="mosu01" w:date="2011-09-21T12:49:00Z"/>
        </w:rPr>
      </w:pPr>
      <w:ins w:id="703" w:author="mosu01" w:date="2011-09-21T12:49:00Z">
        <w:r>
          <w:t>VTS Operator competence/authorisation</w:t>
        </w:r>
      </w:ins>
    </w:p>
    <w:p w:rsidR="007E3644" w:rsidRDefault="007E3644" w:rsidP="007E3644">
      <w:pPr>
        <w:numPr>
          <w:ilvl w:val="0"/>
          <w:numId w:val="30"/>
        </w:numPr>
        <w:tabs>
          <w:tab w:val="clear" w:pos="1174"/>
          <w:tab w:val="num" w:pos="720"/>
        </w:tabs>
        <w:ind w:left="720"/>
        <w:rPr>
          <w:ins w:id="704" w:author="mosu01" w:date="2011-09-21T12:49:00Z"/>
        </w:rPr>
      </w:pPr>
      <w:ins w:id="705" w:author="mosu01" w:date="2011-09-21T12:49:00Z">
        <w:r>
          <w:t xml:space="preserve">VTS </w:t>
        </w:r>
      </w:ins>
      <w:ins w:id="706" w:author="mosu01" w:date="2011-09-21T12:51:00Z">
        <w:r>
          <w:t>e</w:t>
        </w:r>
      </w:ins>
      <w:ins w:id="707" w:author="mosu01" w:date="2011-09-21T12:49:00Z">
        <w:r>
          <w:t>quipment capabilities and limitations, performance, serviceability and back-up (particularly key elements of communications, radar and AIS)</w:t>
        </w:r>
      </w:ins>
    </w:p>
    <w:p w:rsidR="007E3644" w:rsidRDefault="007E3644" w:rsidP="007E3644">
      <w:pPr>
        <w:rPr>
          <w:ins w:id="708" w:author="mosu01" w:date="2011-09-21T12:49:00Z"/>
          <w:b/>
        </w:rPr>
      </w:pPr>
    </w:p>
    <w:p w:rsidR="007E3644" w:rsidRDefault="007E3644" w:rsidP="007E3644">
      <w:pPr>
        <w:spacing w:after="120"/>
        <w:rPr>
          <w:ins w:id="709" w:author="mosu01" w:date="2011-09-21T12:49:00Z"/>
          <w:b/>
        </w:rPr>
      </w:pPr>
      <w:ins w:id="710" w:author="mosu01" w:date="2011-09-21T12:49:00Z">
        <w:r w:rsidRPr="004304EB">
          <w:rPr>
            <w:b/>
          </w:rPr>
          <w:t>Assess</w:t>
        </w:r>
        <w:r>
          <w:rPr>
            <w:b/>
          </w:rPr>
          <w:t xml:space="preserve"> and Decide</w:t>
        </w:r>
        <w:r w:rsidRPr="004304EB">
          <w:rPr>
            <w:b/>
          </w:rPr>
          <w:t>:</w:t>
        </w:r>
      </w:ins>
    </w:p>
    <w:p w:rsidR="007E3644" w:rsidRDefault="007E3644" w:rsidP="007E3644">
      <w:pPr>
        <w:numPr>
          <w:ilvl w:val="0"/>
          <w:numId w:val="29"/>
        </w:numPr>
        <w:tabs>
          <w:tab w:val="clear" w:pos="1080"/>
          <w:tab w:val="num" w:pos="720"/>
        </w:tabs>
        <w:ind w:left="720"/>
        <w:rPr>
          <w:ins w:id="711" w:author="mosu01" w:date="2011-09-21T12:49:00Z"/>
        </w:rPr>
      </w:pPr>
      <w:ins w:id="712" w:author="mosu01" w:date="2011-09-21T12:49:00Z">
        <w:r>
          <w:t>Alternative options such as provision of a</w:t>
        </w:r>
      </w:ins>
      <w:ins w:id="713" w:author="VTSProgram" w:date="2011-09-22T05:58:00Z">
        <w:r w:rsidR="00D41E30">
          <w:t xml:space="preserve">n on-board </w:t>
        </w:r>
      </w:ins>
      <w:ins w:id="714" w:author="mosu01" w:date="2011-09-21T12:49:00Z">
        <w:del w:id="715" w:author="VTSProgram" w:date="2011-09-22T05:58:00Z">
          <w:r w:rsidDel="00D41E30">
            <w:delText xml:space="preserve"> </w:delText>
          </w:r>
        </w:del>
        <w:r>
          <w:t>pilot.</w:t>
        </w:r>
      </w:ins>
    </w:p>
    <w:p w:rsidR="007E3644" w:rsidRDefault="007E3644" w:rsidP="007E3644">
      <w:pPr>
        <w:numPr>
          <w:ilvl w:val="0"/>
          <w:numId w:val="29"/>
        </w:numPr>
        <w:tabs>
          <w:tab w:val="clear" w:pos="1080"/>
          <w:tab w:val="num" w:pos="720"/>
        </w:tabs>
        <w:ind w:left="720"/>
        <w:rPr>
          <w:ins w:id="716" w:author="mosu01" w:date="2011-09-21T12:49:00Z"/>
        </w:rPr>
      </w:pPr>
      <w:ins w:id="717" w:author="mosu01" w:date="2011-09-21T12:49:00Z">
        <w:r>
          <w:t>Capability of vessel to continue passage under</w:t>
        </w:r>
      </w:ins>
      <w:ins w:id="718" w:author="mosu01" w:date="2011-09-21T12:53:00Z">
        <w:r>
          <w:t xml:space="preserve"> </w:t>
        </w:r>
      </w:ins>
      <w:ins w:id="719" w:author="mosu01" w:date="2011-09-21T12:49:00Z">
        <w:r>
          <w:t>NAS.</w:t>
        </w:r>
      </w:ins>
    </w:p>
    <w:p w:rsidR="007E3644" w:rsidRDefault="007E3644" w:rsidP="007E3644">
      <w:pPr>
        <w:numPr>
          <w:ilvl w:val="0"/>
          <w:numId w:val="29"/>
        </w:numPr>
        <w:tabs>
          <w:tab w:val="clear" w:pos="1080"/>
          <w:tab w:val="num" w:pos="720"/>
        </w:tabs>
        <w:ind w:left="720"/>
        <w:rPr>
          <w:ins w:id="720" w:author="mosu01" w:date="2011-09-21T12:49:00Z"/>
        </w:rPr>
      </w:pPr>
      <w:ins w:id="721" w:author="mosu01" w:date="2011-09-21T12:49:00Z">
        <w:r>
          <w:t>The risks involved if for any reason the VTS is not able to provide NAS .</w:t>
        </w:r>
      </w:ins>
    </w:p>
    <w:p w:rsidR="007E3644" w:rsidRDefault="007E3644" w:rsidP="007E3644">
      <w:pPr>
        <w:numPr>
          <w:ilvl w:val="0"/>
          <w:numId w:val="29"/>
        </w:numPr>
        <w:tabs>
          <w:tab w:val="clear" w:pos="1080"/>
          <w:tab w:val="num" w:pos="720"/>
        </w:tabs>
        <w:ind w:left="720"/>
        <w:rPr>
          <w:ins w:id="722" w:author="mosu01" w:date="2011-09-21T12:49:00Z"/>
        </w:rPr>
      </w:pPr>
      <w:ins w:id="723" w:author="mosu01" w:date="2011-09-21T12:49:00Z">
        <w:r>
          <w:t>Need for amendment to passage plan (such as a temporary anchorage).</w:t>
        </w:r>
      </w:ins>
    </w:p>
    <w:p w:rsidR="007E3644" w:rsidRDefault="007E3644" w:rsidP="007E3644">
      <w:pPr>
        <w:numPr>
          <w:ilvl w:val="0"/>
          <w:numId w:val="29"/>
        </w:numPr>
        <w:tabs>
          <w:tab w:val="clear" w:pos="1080"/>
          <w:tab w:val="num" w:pos="720"/>
        </w:tabs>
        <w:ind w:left="720"/>
        <w:rPr>
          <w:ins w:id="724" w:author="mosu01" w:date="2011-09-21T12:49:00Z"/>
        </w:rPr>
      </w:pPr>
      <w:ins w:id="725" w:author="mosu01" w:date="2011-09-21T12:49:00Z">
        <w:r>
          <w:t>Communications channel for provision of NAS.</w:t>
        </w:r>
      </w:ins>
    </w:p>
    <w:p w:rsidR="007E3644" w:rsidRPr="004304EB" w:rsidRDefault="007E3644" w:rsidP="007E3644">
      <w:pPr>
        <w:rPr>
          <w:ins w:id="726" w:author="mosu01" w:date="2011-09-21T12:49:00Z"/>
        </w:rPr>
      </w:pPr>
    </w:p>
    <w:p w:rsidR="007E3644" w:rsidRPr="00976F6B" w:rsidRDefault="007E3644" w:rsidP="007E3644">
      <w:pPr>
        <w:spacing w:after="120"/>
        <w:rPr>
          <w:ins w:id="727" w:author="mosu01" w:date="2011-09-21T12:49:00Z"/>
          <w:b/>
        </w:rPr>
      </w:pPr>
      <w:ins w:id="728" w:author="mosu01" w:date="2011-09-21T12:49:00Z">
        <w:r w:rsidRPr="00976F6B">
          <w:rPr>
            <w:b/>
          </w:rPr>
          <w:t>Agree:</w:t>
        </w:r>
      </w:ins>
    </w:p>
    <w:p w:rsidR="007E3644" w:rsidRDefault="007E3644" w:rsidP="007E3644">
      <w:pPr>
        <w:numPr>
          <w:ilvl w:val="1"/>
          <w:numId w:val="29"/>
        </w:numPr>
        <w:tabs>
          <w:tab w:val="clear" w:pos="1800"/>
          <w:tab w:val="num" w:pos="720"/>
        </w:tabs>
        <w:ind w:left="720"/>
        <w:rPr>
          <w:ins w:id="729" w:author="mosu01" w:date="2011-09-21T12:49:00Z"/>
        </w:rPr>
      </w:pPr>
      <w:ins w:id="730" w:author="mosu01" w:date="2011-09-21T12:49:00Z">
        <w:r>
          <w:t xml:space="preserve">Master’s understanding that NAS </w:t>
        </w:r>
        <w:del w:id="731" w:author="VTSProgram" w:date="2011-09-22T06:01:00Z">
          <w:r w:rsidDel="0018494A">
            <w:delText xml:space="preserve">is advisory and </w:delText>
          </w:r>
        </w:del>
        <w:r>
          <w:t>does not in any way absolve him from his responsibility for the safety of his vessel</w:t>
        </w:r>
        <w:r w:rsidRPr="00EF3CED">
          <w:t xml:space="preserve"> </w:t>
        </w:r>
        <w:r>
          <w:t xml:space="preserve">or for </w:t>
        </w:r>
      </w:ins>
      <w:ins w:id="732" w:author="mosu01" w:date="2011-09-21T23:55:00Z">
        <w:r w:rsidR="00E30D7A">
          <w:t>c</w:t>
        </w:r>
      </w:ins>
      <w:ins w:id="733" w:author="mosu01" w:date="2011-09-21T12:49:00Z">
        <w:r>
          <w:t xml:space="preserve">ollision </w:t>
        </w:r>
      </w:ins>
      <w:ins w:id="734" w:author="mosu01" w:date="2011-09-21T23:56:00Z">
        <w:r w:rsidR="00E30D7A">
          <w:t>a</w:t>
        </w:r>
      </w:ins>
      <w:ins w:id="735" w:author="mosu01" w:date="2011-09-21T12:49:00Z">
        <w:r>
          <w:t>voidance.</w:t>
        </w:r>
      </w:ins>
    </w:p>
    <w:p w:rsidR="007E3644" w:rsidRDefault="007E3644" w:rsidP="007E3644">
      <w:pPr>
        <w:numPr>
          <w:ilvl w:val="1"/>
          <w:numId w:val="29"/>
        </w:numPr>
        <w:tabs>
          <w:tab w:val="clear" w:pos="1800"/>
          <w:tab w:val="num" w:pos="720"/>
        </w:tabs>
        <w:ind w:left="720"/>
        <w:rPr>
          <w:ins w:id="736" w:author="mosu01" w:date="2011-09-21T12:49:00Z"/>
        </w:rPr>
      </w:pPr>
      <w:ins w:id="737" w:author="mosu01" w:date="2011-09-21T12:49:00Z">
        <w:r>
          <w:t xml:space="preserve">Master’s acceptance to continue passage under </w:t>
        </w:r>
      </w:ins>
      <w:ins w:id="738" w:author="mosu01" w:date="2011-09-21T12:53:00Z">
        <w:r w:rsidR="00C965D4">
          <w:t>NAS</w:t>
        </w:r>
      </w:ins>
      <w:ins w:id="739" w:author="mosu01" w:date="2011-09-21T12:49:00Z">
        <w:r>
          <w:t>.</w:t>
        </w:r>
      </w:ins>
    </w:p>
    <w:p w:rsidR="007E3644" w:rsidRDefault="00C965D4" w:rsidP="007E3644">
      <w:pPr>
        <w:numPr>
          <w:ilvl w:val="1"/>
          <w:numId w:val="29"/>
        </w:numPr>
        <w:tabs>
          <w:tab w:val="clear" w:pos="1800"/>
          <w:tab w:val="num" w:pos="720"/>
        </w:tabs>
        <w:ind w:left="720"/>
        <w:rPr>
          <w:ins w:id="740" w:author="mosu01" w:date="2011-09-21T12:49:00Z"/>
        </w:rPr>
      </w:pPr>
      <w:ins w:id="741" w:author="mosu01" w:date="2011-09-21T12:49:00Z">
        <w:r>
          <w:t xml:space="preserve">VHF </w:t>
        </w:r>
      </w:ins>
      <w:ins w:id="742" w:author="mosu01" w:date="2011-09-21T12:53:00Z">
        <w:r>
          <w:t>c</w:t>
        </w:r>
      </w:ins>
      <w:ins w:id="743" w:author="mosu01" w:date="2011-09-21T12:49:00Z">
        <w:r w:rsidR="007E3644">
          <w:t>hannel</w:t>
        </w:r>
      </w:ins>
    </w:p>
    <w:p w:rsidR="007E3644" w:rsidRDefault="007E3644" w:rsidP="007E3644">
      <w:pPr>
        <w:numPr>
          <w:ilvl w:val="1"/>
          <w:numId w:val="29"/>
        </w:numPr>
        <w:tabs>
          <w:tab w:val="clear" w:pos="1800"/>
          <w:tab w:val="num" w:pos="720"/>
        </w:tabs>
        <w:ind w:left="720"/>
        <w:rPr>
          <w:ins w:id="744" w:author="mosu01" w:date="2011-09-21T12:49:00Z"/>
        </w:rPr>
      </w:pPr>
      <w:ins w:id="745" w:author="mosu01" w:date="2011-09-21T12:49:00Z">
        <w:r>
          <w:t>Commencement of NAS</w:t>
        </w:r>
      </w:ins>
    </w:p>
    <w:p w:rsidR="007E3644" w:rsidRDefault="007E3644" w:rsidP="007E3644">
      <w:pPr>
        <w:numPr>
          <w:ilvl w:val="1"/>
          <w:numId w:val="29"/>
        </w:numPr>
        <w:tabs>
          <w:tab w:val="clear" w:pos="1800"/>
          <w:tab w:val="num" w:pos="720"/>
        </w:tabs>
        <w:ind w:left="720"/>
        <w:rPr>
          <w:ins w:id="746" w:author="mosu01" w:date="2011-09-21T12:49:00Z"/>
        </w:rPr>
      </w:pPr>
      <w:ins w:id="747" w:author="mosu01" w:date="2011-09-21T12:49:00Z">
        <w:r>
          <w:t>Completion of NAS</w:t>
        </w:r>
      </w:ins>
    </w:p>
    <w:p w:rsidR="007E3644" w:rsidRDefault="007E3644" w:rsidP="007E3644">
      <w:pPr>
        <w:rPr>
          <w:ins w:id="748" w:author="mosu01" w:date="2011-09-21T12:49:00Z"/>
        </w:rPr>
      </w:pPr>
    </w:p>
    <w:p w:rsidR="007E3644" w:rsidRDefault="007E3644" w:rsidP="007E3644">
      <w:pPr>
        <w:rPr>
          <w:ins w:id="749" w:author="mosu01" w:date="2011-09-21T12:49:00Z"/>
          <w:b/>
        </w:rPr>
      </w:pPr>
    </w:p>
    <w:p w:rsidR="007E3644" w:rsidRPr="00433564" w:rsidRDefault="007E3644" w:rsidP="007E3644">
      <w:pPr>
        <w:rPr>
          <w:ins w:id="750" w:author="mosu01" w:date="2011-09-21T12:49:00Z"/>
          <w:b/>
        </w:rPr>
      </w:pPr>
    </w:p>
    <w:p w:rsidR="007E3644" w:rsidRDefault="007E3644" w:rsidP="00C965D4">
      <w:pPr>
        <w:ind w:left="720"/>
        <w:rPr>
          <w:ins w:id="751" w:author="mosu01" w:date="2011-09-21T12:49:00Z"/>
        </w:rPr>
      </w:pPr>
      <w:ins w:id="752" w:author="mosu01" w:date="2011-09-21T12:49:00Z">
        <w:r w:rsidRPr="00433564">
          <w:rPr>
            <w:b/>
          </w:rPr>
          <w:t xml:space="preserve"> </w:t>
        </w:r>
        <w:r w:rsidRPr="00433564">
          <w:rPr>
            <w:b/>
            <w:u w:val="single"/>
            <w:vertAlign w:val="superscript"/>
          </w:rPr>
          <w:t xml:space="preserve">1 </w:t>
        </w:r>
        <w:r w:rsidRPr="00433564">
          <w:rPr>
            <w:u w:val="single"/>
          </w:rPr>
          <w:t>Th</w:t>
        </w:r>
        <w:r>
          <w:rPr>
            <w:u w:val="single"/>
          </w:rPr>
          <w:t>is</w:t>
        </w:r>
        <w:r w:rsidRPr="00433564">
          <w:rPr>
            <w:u w:val="single"/>
          </w:rPr>
          <w:t xml:space="preserve"> checklist </w:t>
        </w:r>
        <w:r>
          <w:rPr>
            <w:u w:val="single"/>
          </w:rPr>
          <w:t>is not exhaustive and is provided as an example</w:t>
        </w:r>
        <w:r w:rsidRPr="00AE71B3">
          <w:t xml:space="preserve">, which should be modified </w:t>
        </w:r>
        <w:r>
          <w:t xml:space="preserve">and amplified with operational procedures </w:t>
        </w:r>
        <w:r w:rsidRPr="00AE71B3">
          <w:t xml:space="preserve">as required for local </w:t>
        </w:r>
        <w:r>
          <w:t>conditions.</w:t>
        </w:r>
        <w:r w:rsidRPr="00AE71B3">
          <w:rPr>
            <w:u w:val="single"/>
          </w:rPr>
          <w:t xml:space="preserve"> </w:t>
        </w:r>
      </w:ins>
    </w:p>
    <w:p w:rsidR="008D48B6" w:rsidRDefault="008D48B6" w:rsidP="009E47AA">
      <w:pPr>
        <w:rPr>
          <w:szCs w:val="22"/>
        </w:rPr>
      </w:pPr>
    </w:p>
    <w:sectPr w:rsidR="008D48B6" w:rsidSect="00A163D8">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31D3" w:rsidRDefault="00F931D3" w:rsidP="009E1230">
      <w:r>
        <w:separator/>
      </w:r>
    </w:p>
  </w:endnote>
  <w:endnote w:type="continuationSeparator" w:id="0">
    <w:p w:rsidR="00F931D3" w:rsidRDefault="00F931D3"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C48" w:rsidRDefault="00385C4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2BC" w:rsidRPr="008136BC" w:rsidRDefault="00E042BC"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385C48">
      <w:rPr>
        <w:noProof/>
        <w:lang w:val="en-US"/>
      </w:rPr>
      <w:t>29</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385C48">
      <w:rPr>
        <w:noProof/>
        <w:lang w:val="en-US"/>
      </w:rPr>
      <w:t>29</w:t>
    </w:r>
    <w:r w:rsidRPr="008136BC">
      <w:rP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C48" w:rsidRDefault="00385C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31D3" w:rsidRDefault="00F931D3" w:rsidP="009E1230">
      <w:r>
        <w:separator/>
      </w:r>
    </w:p>
  </w:footnote>
  <w:footnote w:type="continuationSeparator" w:id="0">
    <w:p w:rsidR="00F931D3" w:rsidRDefault="00F931D3" w:rsidP="009E1230">
      <w:r>
        <w:continuationSeparator/>
      </w:r>
    </w:p>
  </w:footnote>
  <w:footnote w:id="1">
    <w:p w:rsidR="00E042BC" w:rsidRDefault="00E042BC">
      <w:pPr>
        <w:pStyle w:val="FootnoteText"/>
      </w:pPr>
      <w:r>
        <w:rPr>
          <w:rStyle w:val="FootnoteReference"/>
        </w:rPr>
        <w:footnoteRef/>
      </w:r>
      <w:r>
        <w:t xml:space="preserve"> Extracted from </w:t>
      </w:r>
      <w:r w:rsidRPr="001B7986">
        <w:t>IMO Resolution A</w:t>
      </w:r>
      <w:r>
        <w:t>.</w:t>
      </w:r>
      <w:r w:rsidRPr="001B7986">
        <w:t xml:space="preserve">918(22) </w:t>
      </w:r>
      <w:r w:rsidRPr="00A44757">
        <w:t>IMO Standard Marine Communication Phrases</w:t>
      </w:r>
    </w:p>
  </w:footnote>
  <w:footnote w:id="2">
    <w:p w:rsidR="00E042BC" w:rsidRDefault="00E042BC">
      <w:pPr>
        <w:pStyle w:val="FootnoteText"/>
      </w:pPr>
      <w:r>
        <w:rPr>
          <w:rStyle w:val="FootnoteReference"/>
        </w:rPr>
        <w:footnoteRef/>
      </w:r>
      <w:r>
        <w:t xml:space="preserve"> </w:t>
      </w:r>
      <w:r w:rsidRPr="0010426C">
        <w:t xml:space="preserve">The VTSO should have </w:t>
      </w:r>
      <w:r>
        <w:t xml:space="preserve">been given </w:t>
      </w:r>
      <w:r w:rsidRPr="0010426C">
        <w:t xml:space="preserve">the authority to </w:t>
      </w:r>
      <w:r>
        <w:t>use</w:t>
      </w:r>
      <w:r w:rsidRPr="0010426C">
        <w:t xml:space="preserve"> Instruction</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C48" w:rsidRDefault="00385C4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2BC" w:rsidRDefault="00E042BC" w:rsidP="008136BC">
    <w:pPr>
      <w:jc w:val="center"/>
      <w:rPr>
        <w:rFonts w:cs="Arial"/>
        <w:sz w:val="20"/>
        <w:highlight w:val="yellow"/>
      </w:rPr>
    </w:pPr>
    <w:r>
      <w:rPr>
        <w:rFonts w:cs="Arial"/>
        <w:sz w:val="20"/>
        <w:highlight w:val="yellow"/>
      </w:rPr>
      <w:t xml:space="preserve">Guideline #### – Provision of </w:t>
    </w:r>
    <w:ins w:id="753" w:author="mosu01" w:date="2011-09-22T14:05:00Z">
      <w:r>
        <w:rPr>
          <w:rFonts w:cs="Arial"/>
          <w:sz w:val="20"/>
          <w:highlight w:val="yellow"/>
        </w:rPr>
        <w:t xml:space="preserve">Vessel Traffic Services (INS, NAS &amp; TOS) </w:t>
      </w:r>
    </w:ins>
    <w:ins w:id="754" w:author="VTSProgram" w:date="2011-09-22T05:46:00Z">
      <w:del w:id="755" w:author="mosu01" w:date="2011-09-22T14:05:00Z">
        <w:r w:rsidDel="001D41B2">
          <w:rPr>
            <w:rFonts w:cs="Arial"/>
            <w:sz w:val="20"/>
            <w:highlight w:val="yellow"/>
          </w:rPr>
          <w:delText xml:space="preserve">Types of </w:delText>
        </w:r>
      </w:del>
    </w:ins>
    <w:ins w:id="756" w:author="mosu01" w:date="2011-09-22T00:16:00Z">
      <w:del w:id="757" w:author="VTSProgram" w:date="2011-09-22T05:46:00Z">
        <w:r w:rsidDel="00D41E30">
          <w:rPr>
            <w:rFonts w:cs="Arial"/>
            <w:sz w:val="20"/>
            <w:highlight w:val="yellow"/>
          </w:rPr>
          <w:delText>Types</w:delText>
        </w:r>
      </w:del>
      <w:r>
        <w:rPr>
          <w:rFonts w:cs="Arial"/>
          <w:sz w:val="20"/>
          <w:highlight w:val="yellow"/>
        </w:rPr>
        <w:t xml:space="preserve"> </w:t>
      </w:r>
    </w:ins>
    <w:del w:id="758" w:author="mosu01" w:date="2011-09-22T00:16:00Z">
      <w:r w:rsidDel="00E83A29">
        <w:rPr>
          <w:rFonts w:cs="Arial"/>
          <w:sz w:val="20"/>
          <w:highlight w:val="yellow"/>
        </w:rPr>
        <w:delText>Information Service, Navigational Assistance Service and Traffic Organi</w:delText>
      </w:r>
    </w:del>
    <w:del w:id="759" w:author="mosu01" w:date="2011-03-10T10:47:00Z">
      <w:r w:rsidDel="00145093">
        <w:rPr>
          <w:rFonts w:cs="Arial"/>
          <w:sz w:val="20"/>
          <w:highlight w:val="yellow"/>
        </w:rPr>
        <w:delText>s</w:delText>
      </w:r>
    </w:del>
    <w:del w:id="760" w:author="mosu01" w:date="2011-09-22T00:16:00Z">
      <w:r w:rsidDel="00E83A29">
        <w:rPr>
          <w:rFonts w:cs="Arial"/>
          <w:sz w:val="20"/>
          <w:highlight w:val="yellow"/>
        </w:rPr>
        <w:delText>ation</w:delText>
      </w:r>
    </w:del>
    <w:del w:id="761" w:author="mosu01" w:date="2011-03-10T10:47:00Z">
      <w:r w:rsidDel="00145093">
        <w:rPr>
          <w:rFonts w:cs="Arial"/>
          <w:sz w:val="20"/>
          <w:highlight w:val="yellow"/>
        </w:rPr>
        <w:delText>al</w:delText>
      </w:r>
    </w:del>
    <w:del w:id="762" w:author="mosu01" w:date="2011-09-22T00:16:00Z">
      <w:r w:rsidDel="00E83A29">
        <w:rPr>
          <w:rFonts w:cs="Arial"/>
          <w:sz w:val="20"/>
          <w:highlight w:val="yellow"/>
        </w:rPr>
        <w:delText xml:space="preserve"> Service</w:delText>
      </w:r>
    </w:del>
  </w:p>
  <w:p w:rsidR="00E042BC" w:rsidRDefault="00E042BC" w:rsidP="008136BC">
    <w:pPr>
      <w:pBdr>
        <w:bottom w:val="single" w:sz="4" w:space="1" w:color="auto"/>
      </w:pBdr>
      <w:jc w:val="center"/>
    </w:pPr>
    <w:r>
      <w:rPr>
        <w:rFonts w:cs="Arial"/>
        <w:sz w:val="20"/>
        <w:highlight w:val="yellow"/>
      </w:rPr>
      <w:t xml:space="preserve">Date Issued - Revised </w:t>
    </w:r>
    <w:r w:rsidRPr="008136BC">
      <w:rPr>
        <w:rFonts w:cs="Arial"/>
        <w:sz w:val="20"/>
        <w:highlight w:val="yellow"/>
      </w:rPr>
      <w:t>[date – as required]</w:t>
    </w:r>
  </w:p>
  <w:p w:rsidR="00E042BC" w:rsidRDefault="00E042BC">
    <w:pPr>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2BC" w:rsidRDefault="00E042BC" w:rsidP="00F579A3">
    <w:pPr>
      <w:pStyle w:val="Header"/>
      <w:jc w:val="right"/>
    </w:pPr>
    <w:r>
      <w:t>VTS33/WG1/</w:t>
    </w:r>
    <w:r w:rsidR="00385C48">
      <w:t>WP</w:t>
    </w:r>
    <w:r w:rsidR="00385C48">
      <w:t>2</w:t>
    </w:r>
  </w:p>
  <w:p w:rsidR="00E042BC" w:rsidRDefault="00E042BC" w:rsidP="00F579A3">
    <w:pPr>
      <w:pStyle w:val="Header"/>
      <w:jc w:val="right"/>
    </w:pPr>
    <w:r>
      <w:t xml:space="preserve">Formerly </w:t>
    </w:r>
    <w:r>
      <w:t>VTS32/WG1/WP</w:t>
    </w:r>
    <w:r w:rsidR="00385C48">
      <w:t>2</w:t>
    </w:r>
    <w:bookmarkStart w:id="763" w:name="_GoBack"/>
    <w:bookmarkEnd w:id="763"/>
  </w:p>
  <w:p w:rsidR="00E042BC" w:rsidRDefault="00E042BC" w:rsidP="00F579A3">
    <w:pPr>
      <w:pStyle w:val="Header"/>
      <w:jc w:val="right"/>
    </w:pPr>
    <w:r>
      <w:t>Formerly VTS32/8/3</w:t>
    </w:r>
  </w:p>
  <w:p w:rsidR="00E042BC" w:rsidRDefault="00E042BC" w:rsidP="00F579A3">
    <w:pPr>
      <w:pStyle w:val="Header"/>
      <w:jc w:val="right"/>
    </w:pPr>
    <w:r>
      <w:t>Formerly VTS31/WG1/WP3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37D2D994"/>
    <w:lvl w:ilvl="0">
      <w:start w:val="1"/>
      <w:numFmt w:val="decimal"/>
      <w:lvlText w:val="%1."/>
      <w:lvlJc w:val="left"/>
      <w:pPr>
        <w:tabs>
          <w:tab w:val="num" w:pos="360"/>
        </w:tabs>
        <w:ind w:left="360" w:hanging="360"/>
      </w:pPr>
    </w:lvl>
  </w:abstractNum>
  <w:abstractNum w:abstractNumId="1">
    <w:nsid w:val="FFFFFF89"/>
    <w:multiLevelType w:val="singleLevel"/>
    <w:tmpl w:val="BFD27A3E"/>
    <w:lvl w:ilvl="0">
      <w:start w:val="1"/>
      <w:numFmt w:val="bullet"/>
      <w:lvlText w:val=""/>
      <w:lvlJc w:val="left"/>
      <w:pPr>
        <w:tabs>
          <w:tab w:val="num" w:pos="360"/>
        </w:tabs>
        <w:ind w:left="360" w:hanging="360"/>
      </w:pPr>
      <w:rPr>
        <w:rFonts w:ascii="Symbol" w:hAnsi="Symbol" w:hint="default"/>
      </w:rPr>
    </w:lvl>
  </w:abstractNum>
  <w:abstractNum w:abstractNumId="2">
    <w:nsid w:val="00000002"/>
    <w:multiLevelType w:val="multilevel"/>
    <w:tmpl w:val="00000002"/>
    <w:name w:val="WW8Num14"/>
    <w:lvl w:ilvl="0">
      <w:start w:val="1"/>
      <w:numFmt w:val="bullet"/>
      <w:lvlText w:val=""/>
      <w:lvlJc w:val="left"/>
      <w:pPr>
        <w:tabs>
          <w:tab w:val="num" w:pos="720"/>
        </w:tabs>
        <w:ind w:left="720" w:hanging="360"/>
      </w:pPr>
      <w:rPr>
        <w:rFonts w:ascii="Symbol" w:hAnsi="Symbol" w:cs="Times New Roman"/>
        <w:b w:val="0"/>
        <w:bCs w:val="0"/>
        <w:i w:val="0"/>
        <w:iCs w:val="0"/>
        <w:caps w:val="0"/>
        <w:smallCaps w:val="0"/>
        <w:strike w:val="0"/>
        <w:dstrike w:val="0"/>
        <w:outline w:val="0"/>
        <w:shadow w:val="0"/>
        <w:vanish w:val="0"/>
        <w:spacing w:val="0"/>
        <w:kern w:val="1"/>
        <w:position w:val="0"/>
        <w:sz w:val="24"/>
        <w:u w:val="none"/>
        <w:vertAlign w:val="baseline"/>
      </w:rPr>
    </w:lvl>
    <w:lvl w:ilvl="1">
      <w:start w:val="1"/>
      <w:numFmt w:val="bullet"/>
      <w:lvlText w:val="◦"/>
      <w:lvlJc w:val="left"/>
      <w:pPr>
        <w:tabs>
          <w:tab w:val="num" w:pos="1080"/>
        </w:tabs>
        <w:ind w:left="1080" w:hanging="360"/>
      </w:pPr>
      <w:rPr>
        <w:rFonts w:ascii="OpenSymbol" w:hAnsi="OpenSymbol" w:cs="Times New Roman"/>
      </w:rPr>
    </w:lvl>
    <w:lvl w:ilvl="2">
      <w:start w:val="1"/>
      <w:numFmt w:val="bullet"/>
      <w:lvlText w:val="▪"/>
      <w:lvlJc w:val="left"/>
      <w:pPr>
        <w:tabs>
          <w:tab w:val="num" w:pos="1440"/>
        </w:tabs>
        <w:ind w:left="1440" w:hanging="360"/>
      </w:pPr>
      <w:rPr>
        <w:rFonts w:ascii="OpenSymbol" w:hAnsi="OpenSymbol" w:cs="Times New Roman"/>
      </w:rPr>
    </w:lvl>
    <w:lvl w:ilvl="3">
      <w:start w:val="1"/>
      <w:numFmt w:val="bullet"/>
      <w:lvlText w:val=""/>
      <w:lvlJc w:val="left"/>
      <w:pPr>
        <w:tabs>
          <w:tab w:val="num" w:pos="1800"/>
        </w:tabs>
        <w:ind w:left="1800" w:hanging="360"/>
      </w:pPr>
      <w:rPr>
        <w:rFonts w:ascii="Symbol" w:hAnsi="Symbol" w:cs="Times New Roman"/>
        <w:b w:val="0"/>
        <w:bCs w:val="0"/>
        <w:i w:val="0"/>
        <w:iCs w:val="0"/>
        <w:caps w:val="0"/>
        <w:smallCaps w:val="0"/>
        <w:strike w:val="0"/>
        <w:dstrike w:val="0"/>
        <w:outline w:val="0"/>
        <w:shadow w:val="0"/>
        <w:vanish w:val="0"/>
        <w:spacing w:val="0"/>
        <w:kern w:val="1"/>
        <w:position w:val="0"/>
        <w:sz w:val="24"/>
        <w:u w:val="none"/>
        <w:vertAlign w:val="baseline"/>
      </w:rPr>
    </w:lvl>
    <w:lvl w:ilvl="4">
      <w:start w:val="1"/>
      <w:numFmt w:val="bullet"/>
      <w:lvlText w:val="◦"/>
      <w:lvlJc w:val="left"/>
      <w:pPr>
        <w:tabs>
          <w:tab w:val="num" w:pos="2160"/>
        </w:tabs>
        <w:ind w:left="2160" w:hanging="360"/>
      </w:pPr>
      <w:rPr>
        <w:rFonts w:ascii="OpenSymbol" w:hAnsi="OpenSymbol" w:cs="Times New Roman"/>
      </w:rPr>
    </w:lvl>
    <w:lvl w:ilvl="5">
      <w:start w:val="1"/>
      <w:numFmt w:val="bullet"/>
      <w:lvlText w:val="▪"/>
      <w:lvlJc w:val="left"/>
      <w:pPr>
        <w:tabs>
          <w:tab w:val="num" w:pos="2520"/>
        </w:tabs>
        <w:ind w:left="2520" w:hanging="360"/>
      </w:pPr>
      <w:rPr>
        <w:rFonts w:ascii="OpenSymbol" w:hAnsi="OpenSymbol" w:cs="Times New Roman"/>
      </w:rPr>
    </w:lvl>
    <w:lvl w:ilvl="6">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outline w:val="0"/>
        <w:shadow w:val="0"/>
        <w:vanish w:val="0"/>
        <w:spacing w:val="0"/>
        <w:kern w:val="1"/>
        <w:position w:val="0"/>
        <w:sz w:val="24"/>
        <w:u w:val="none"/>
        <w:vertAlign w:val="baseline"/>
      </w:rPr>
    </w:lvl>
    <w:lvl w:ilvl="7">
      <w:start w:val="1"/>
      <w:numFmt w:val="bullet"/>
      <w:lvlText w:val="◦"/>
      <w:lvlJc w:val="left"/>
      <w:pPr>
        <w:tabs>
          <w:tab w:val="num" w:pos="3240"/>
        </w:tabs>
        <w:ind w:left="3240" w:hanging="360"/>
      </w:pPr>
      <w:rPr>
        <w:rFonts w:ascii="OpenSymbol" w:hAnsi="OpenSymbol" w:cs="Times New Roman"/>
      </w:rPr>
    </w:lvl>
    <w:lvl w:ilvl="8">
      <w:start w:val="1"/>
      <w:numFmt w:val="bullet"/>
      <w:lvlText w:val="▪"/>
      <w:lvlJc w:val="left"/>
      <w:pPr>
        <w:tabs>
          <w:tab w:val="num" w:pos="3600"/>
        </w:tabs>
        <w:ind w:left="3600" w:hanging="360"/>
      </w:pPr>
      <w:rPr>
        <w:rFonts w:ascii="OpenSymbol" w:hAnsi="OpenSymbol" w:cs="Times New Roman"/>
      </w:rPr>
    </w:lvl>
  </w:abstractNum>
  <w:abstractNum w:abstractNumId="3">
    <w:nsid w:val="00000003"/>
    <w:multiLevelType w:val="multilevel"/>
    <w:tmpl w:val="00000003"/>
    <w:name w:val="WW8Num15"/>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4"/>
    <w:multiLevelType w:val="multilevel"/>
    <w:tmpl w:val="00000004"/>
    <w:name w:val="WW8Num16"/>
    <w:lvl w:ilvl="0">
      <w:start w:val="1"/>
      <w:numFmt w:val="bullet"/>
      <w:lvlText w:val=""/>
      <w:lvlJc w:val="left"/>
      <w:pPr>
        <w:tabs>
          <w:tab w:val="num" w:pos="720"/>
        </w:tabs>
        <w:ind w:left="720" w:hanging="360"/>
      </w:pPr>
      <w:rPr>
        <w:rFonts w:ascii="Symbol" w:hAnsi="Symbol" w:cs="Times New Roman"/>
        <w:b w:val="0"/>
        <w:i w:val="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Times New Roman"/>
        <w:b w:val="0"/>
        <w:i w:val="0"/>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Times New Roman"/>
        <w:b w:val="0"/>
        <w:i w:val="0"/>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nsid w:val="00000005"/>
    <w:multiLevelType w:val="multilevel"/>
    <w:tmpl w:val="00000005"/>
    <w:name w:val="WW8Num17"/>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nsid w:val="022C7FB6"/>
    <w:multiLevelType w:val="hybridMultilevel"/>
    <w:tmpl w:val="5E5ED76C"/>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hint="default"/>
      </w:rPr>
    </w:lvl>
    <w:lvl w:ilvl="8" w:tplc="041D0005">
      <w:start w:val="1"/>
      <w:numFmt w:val="bullet"/>
      <w:lvlText w:val=""/>
      <w:lvlJc w:val="left"/>
      <w:pPr>
        <w:ind w:left="6480" w:hanging="360"/>
      </w:pPr>
      <w:rPr>
        <w:rFonts w:ascii="Wingdings" w:hAnsi="Wingdings" w:hint="default"/>
      </w:rPr>
    </w:lvl>
  </w:abstractNum>
  <w:abstractNum w:abstractNumId="7">
    <w:nsid w:val="03A21C71"/>
    <w:multiLevelType w:val="hybridMultilevel"/>
    <w:tmpl w:val="61E60816"/>
    <w:lvl w:ilvl="0" w:tplc="A156C9CC">
      <w:start w:val="1"/>
      <w:numFmt w:val="decimal"/>
      <w:pStyle w:val="Appendix"/>
      <w:lvlText w:val="APPENDIX %1"/>
      <w:lvlJc w:val="left"/>
      <w:pPr>
        <w:ind w:left="360" w:hanging="360"/>
      </w:pPr>
      <w:rPr>
        <w:rFonts w:ascii="Arial" w:hAnsi="Arial" w:cs="Times New Roman" w:hint="default"/>
        <w:b/>
        <w:i w:val="0"/>
        <w:sz w:val="28"/>
        <w:szCs w:val="28"/>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8">
    <w:nsid w:val="172056DB"/>
    <w:multiLevelType w:val="hybridMultilevel"/>
    <w:tmpl w:val="A0D6B98E"/>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nsid w:val="19C37E91"/>
    <w:multiLevelType w:val="multilevel"/>
    <w:tmpl w:val="01FC9EB4"/>
    <w:lvl w:ilvl="0">
      <w:start w:val="1"/>
      <w:numFmt w:val="decimal"/>
      <w:lvlText w:val="%1"/>
      <w:lvlJc w:val="left"/>
      <w:pPr>
        <w:tabs>
          <w:tab w:val="num" w:pos="567"/>
        </w:tabs>
        <w:ind w:left="567" w:hanging="567"/>
      </w:pPr>
      <w:rPr>
        <w:rFonts w:cs="Times New Roman" w:hint="default"/>
      </w:rPr>
    </w:lvl>
    <w:lvl w:ilvl="1">
      <w:start w:val="1"/>
      <w:numFmt w:val="decimal"/>
      <w:pStyle w:val="Heading2"/>
      <w:lvlText w:val="%1.%2"/>
      <w:lvlJc w:val="left"/>
      <w:pPr>
        <w:tabs>
          <w:tab w:val="num" w:pos="851"/>
        </w:tabs>
        <w:ind w:left="851" w:hanging="851"/>
      </w:pPr>
      <w:rPr>
        <w:rFonts w:cs="Times New Roman" w:hint="default"/>
      </w:rPr>
    </w:lvl>
    <w:lvl w:ilvl="2">
      <w:start w:val="1"/>
      <w:numFmt w:val="decimal"/>
      <w:pStyle w:val="Heading3"/>
      <w:lvlText w:val="%1.%2.%3"/>
      <w:lvlJc w:val="left"/>
      <w:pPr>
        <w:tabs>
          <w:tab w:val="num" w:pos="992"/>
        </w:tabs>
        <w:ind w:left="992" w:hanging="992"/>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10">
    <w:nsid w:val="1E7E01D9"/>
    <w:multiLevelType w:val="hybridMultilevel"/>
    <w:tmpl w:val="0478BA32"/>
    <w:lvl w:ilvl="0" w:tplc="80B652C2">
      <w:start w:val="1"/>
      <w:numFmt w:val="decimal"/>
      <w:pStyle w:val="References"/>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1">
    <w:nsid w:val="22205E89"/>
    <w:multiLevelType w:val="hybridMultilevel"/>
    <w:tmpl w:val="A572A9BE"/>
    <w:lvl w:ilvl="0" w:tplc="041D0001">
      <w:start w:val="1"/>
      <w:numFmt w:val="bullet"/>
      <w:lvlText w:val=""/>
      <w:lvlJc w:val="left"/>
      <w:pPr>
        <w:ind w:left="720" w:hanging="360"/>
      </w:pPr>
      <w:rPr>
        <w:rFonts w:ascii="Symbol" w:hAnsi="Symbol" w:hint="default"/>
      </w:rPr>
    </w:lvl>
    <w:lvl w:ilvl="1" w:tplc="53A2D73E">
      <w:start w:val="6"/>
      <w:numFmt w:val="bullet"/>
      <w:lvlText w:val="•"/>
      <w:lvlJc w:val="left"/>
      <w:pPr>
        <w:ind w:left="1440" w:hanging="360"/>
      </w:pPr>
      <w:rPr>
        <w:rFonts w:ascii="Arial" w:eastAsia="Times New Roman" w:hAnsi="Arial"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hint="default"/>
      </w:rPr>
    </w:lvl>
    <w:lvl w:ilvl="8" w:tplc="041D0005">
      <w:start w:val="1"/>
      <w:numFmt w:val="bullet"/>
      <w:lvlText w:val=""/>
      <w:lvlJc w:val="left"/>
      <w:pPr>
        <w:ind w:left="6480" w:hanging="360"/>
      </w:pPr>
      <w:rPr>
        <w:rFonts w:ascii="Wingdings" w:hAnsi="Wingdings" w:hint="default"/>
      </w:rPr>
    </w:lvl>
  </w:abstractNum>
  <w:abstractNum w:abstractNumId="12">
    <w:nsid w:val="249E0B44"/>
    <w:multiLevelType w:val="multilevel"/>
    <w:tmpl w:val="DCCABA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4">
    <w:nsid w:val="26CB7490"/>
    <w:multiLevelType w:val="hybridMultilevel"/>
    <w:tmpl w:val="F7C24FFE"/>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hint="default"/>
      </w:rPr>
    </w:lvl>
    <w:lvl w:ilvl="8" w:tplc="041D0005">
      <w:start w:val="1"/>
      <w:numFmt w:val="bullet"/>
      <w:lvlText w:val=""/>
      <w:lvlJc w:val="left"/>
      <w:pPr>
        <w:ind w:left="6480" w:hanging="360"/>
      </w:pPr>
      <w:rPr>
        <w:rFonts w:ascii="Wingdings" w:hAnsi="Wingdings" w:hint="default"/>
      </w:rPr>
    </w:lvl>
  </w:abstractNum>
  <w:abstractNum w:abstractNumId="15">
    <w:nsid w:val="2B883CE9"/>
    <w:multiLevelType w:val="multilevel"/>
    <w:tmpl w:val="145A1EE8"/>
    <w:lvl w:ilvl="0">
      <w:start w:val="6"/>
      <w:numFmt w:val="decimal"/>
      <w:lvlText w:val="%1"/>
      <w:lvlJc w:val="left"/>
      <w:pPr>
        <w:ind w:left="480" w:hanging="480"/>
      </w:pPr>
      <w:rPr>
        <w:rFonts w:cs="Times New Roman" w:hint="default"/>
      </w:rPr>
    </w:lvl>
    <w:lvl w:ilvl="1">
      <w:start w:val="2"/>
      <w:numFmt w:val="decimal"/>
      <w:lvlText w:val="%1.%2"/>
      <w:lvlJc w:val="left"/>
      <w:pPr>
        <w:ind w:left="840" w:hanging="480"/>
      </w:pPr>
      <w:rPr>
        <w:rFonts w:cs="Times New Roman" w:hint="default"/>
      </w:rPr>
    </w:lvl>
    <w:lvl w:ilvl="2">
      <w:start w:val="5"/>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6">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nsid w:val="3A132CB0"/>
    <w:multiLevelType w:val="multilevel"/>
    <w:tmpl w:val="DAC2D876"/>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5.%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1" w:tplc="08090019">
      <w:start w:val="1"/>
      <w:numFmt w:val="lowerLetter"/>
      <w:lvlText w:val="%2."/>
      <w:lvlJc w:val="left"/>
      <w:pPr>
        <w:ind w:left="8594" w:hanging="360"/>
      </w:pPr>
      <w:rPr>
        <w:rFonts w:cs="Times New Roman"/>
      </w:rPr>
    </w:lvl>
    <w:lvl w:ilvl="2" w:tplc="0809001B">
      <w:start w:val="1"/>
      <w:numFmt w:val="lowerRoman"/>
      <w:lvlText w:val="%3."/>
      <w:lvlJc w:val="right"/>
      <w:pPr>
        <w:ind w:left="9314" w:hanging="180"/>
      </w:pPr>
      <w:rPr>
        <w:rFonts w:cs="Times New Roman"/>
      </w:rPr>
    </w:lvl>
    <w:lvl w:ilvl="3" w:tplc="0809000F">
      <w:start w:val="1"/>
      <w:numFmt w:val="decimal"/>
      <w:lvlText w:val="%4."/>
      <w:lvlJc w:val="left"/>
      <w:pPr>
        <w:ind w:left="10034" w:hanging="360"/>
      </w:pPr>
      <w:rPr>
        <w:rFonts w:cs="Times New Roman"/>
      </w:rPr>
    </w:lvl>
    <w:lvl w:ilvl="4" w:tplc="08090019">
      <w:start w:val="1"/>
      <w:numFmt w:val="lowerLetter"/>
      <w:lvlText w:val="%5."/>
      <w:lvlJc w:val="left"/>
      <w:pPr>
        <w:ind w:left="10754" w:hanging="360"/>
      </w:pPr>
      <w:rPr>
        <w:rFonts w:cs="Times New Roman"/>
      </w:rPr>
    </w:lvl>
    <w:lvl w:ilvl="5" w:tplc="0809001B">
      <w:start w:val="1"/>
      <w:numFmt w:val="lowerRoman"/>
      <w:lvlText w:val="%6."/>
      <w:lvlJc w:val="right"/>
      <w:pPr>
        <w:ind w:left="11474" w:hanging="180"/>
      </w:pPr>
      <w:rPr>
        <w:rFonts w:cs="Times New Roman"/>
      </w:rPr>
    </w:lvl>
    <w:lvl w:ilvl="6" w:tplc="0809000F">
      <w:start w:val="1"/>
      <w:numFmt w:val="decimal"/>
      <w:lvlText w:val="%7."/>
      <w:lvlJc w:val="left"/>
      <w:pPr>
        <w:ind w:left="12194" w:hanging="360"/>
      </w:pPr>
      <w:rPr>
        <w:rFonts w:cs="Times New Roman"/>
      </w:rPr>
    </w:lvl>
    <w:lvl w:ilvl="7" w:tplc="08090019">
      <w:start w:val="1"/>
      <w:numFmt w:val="lowerLetter"/>
      <w:lvlText w:val="%8."/>
      <w:lvlJc w:val="left"/>
      <w:pPr>
        <w:ind w:left="12914" w:hanging="360"/>
      </w:pPr>
      <w:rPr>
        <w:rFonts w:cs="Times New Roman"/>
      </w:rPr>
    </w:lvl>
    <w:lvl w:ilvl="8" w:tplc="0809001B">
      <w:start w:val="1"/>
      <w:numFmt w:val="lowerRoman"/>
      <w:lvlText w:val="%9."/>
      <w:lvlJc w:val="right"/>
      <w:pPr>
        <w:ind w:left="13634" w:hanging="180"/>
      </w:pPr>
      <w:rPr>
        <w:rFonts w:cs="Times New Roman"/>
      </w:rPr>
    </w:lvl>
  </w:abstractNum>
  <w:abstractNum w:abstractNumId="19">
    <w:nsid w:val="4BC63137"/>
    <w:multiLevelType w:val="hybridMultilevel"/>
    <w:tmpl w:val="A3D6DEC8"/>
    <w:lvl w:ilvl="0" w:tplc="E1C4E124">
      <w:start w:val="1"/>
      <w:numFmt w:val="bullet"/>
      <w:pStyle w:val="Bullet1"/>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0">
    <w:nsid w:val="4D051121"/>
    <w:multiLevelType w:val="hybridMultilevel"/>
    <w:tmpl w:val="A1166356"/>
    <w:lvl w:ilvl="0" w:tplc="E2B0300E">
      <w:start w:val="1"/>
      <w:numFmt w:val="decimal"/>
      <w:lvlText w:val="%1."/>
      <w:lvlJc w:val="left"/>
      <w:pPr>
        <w:tabs>
          <w:tab w:val="num" w:pos="1080"/>
        </w:tabs>
        <w:ind w:left="1080" w:hanging="720"/>
      </w:pPr>
      <w:rPr>
        <w:rFonts w:hint="default"/>
      </w:rPr>
    </w:lvl>
    <w:lvl w:ilvl="1" w:tplc="040C0003">
      <w:start w:val="1"/>
      <w:numFmt w:val="decimal"/>
      <w:lvlText w:val="%2."/>
      <w:lvlJc w:val="left"/>
      <w:pPr>
        <w:tabs>
          <w:tab w:val="num" w:pos="1800"/>
        </w:tabs>
        <w:ind w:left="1800" w:hanging="720"/>
      </w:pPr>
      <w:rPr>
        <w:rFonts w:hint="default"/>
      </w:r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21">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573E2B89"/>
    <w:multiLevelType w:val="multilevel"/>
    <w:tmpl w:val="058AE1F2"/>
    <w:lvl w:ilvl="0">
      <w:start w:val="1"/>
      <w:numFmt w:val="decimal"/>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pStyle w:val="List1indent2"/>
      <w:lvlText w:val="%3"/>
      <w:lvlJc w:val="left"/>
      <w:pPr>
        <w:tabs>
          <w:tab w:val="num" w:pos="1701"/>
        </w:tabs>
        <w:ind w:left="1134"/>
      </w:pPr>
      <w:rPr>
        <w:rFonts w:ascii="Arial" w:hAnsi="Arial" w:cs="Times New Roman" w:hint="default"/>
        <w:b w:val="0"/>
        <w:i w:val="0"/>
        <w:sz w:val="22"/>
        <w:szCs w:val="22"/>
      </w:rPr>
    </w:lvl>
    <w:lvl w:ilvl="3">
      <w:start w:val="1"/>
      <w:numFmt w:val="decimal"/>
      <w:lvlText w:val="(%4)"/>
      <w:lvlJc w:val="left"/>
      <w:pPr>
        <w:tabs>
          <w:tab w:val="num" w:pos="3141"/>
        </w:tabs>
        <w:ind w:left="3141" w:hanging="360"/>
      </w:pPr>
      <w:rPr>
        <w:rFonts w:cs="Times New Roman" w:hint="default"/>
      </w:rPr>
    </w:lvl>
    <w:lvl w:ilvl="4">
      <w:start w:val="1"/>
      <w:numFmt w:val="lowerLetter"/>
      <w:lvlText w:val="(%5)"/>
      <w:lvlJc w:val="left"/>
      <w:pPr>
        <w:tabs>
          <w:tab w:val="num" w:pos="3501"/>
        </w:tabs>
        <w:ind w:left="3501" w:hanging="360"/>
      </w:pPr>
      <w:rPr>
        <w:rFonts w:cs="Times New Roman" w:hint="default"/>
      </w:rPr>
    </w:lvl>
    <w:lvl w:ilvl="5">
      <w:start w:val="1"/>
      <w:numFmt w:val="lowerRoman"/>
      <w:lvlText w:val="(%6)"/>
      <w:lvlJc w:val="left"/>
      <w:pPr>
        <w:tabs>
          <w:tab w:val="num" w:pos="3861"/>
        </w:tabs>
        <w:ind w:left="3861" w:hanging="360"/>
      </w:pPr>
      <w:rPr>
        <w:rFonts w:cs="Times New Roman" w:hint="default"/>
      </w:rPr>
    </w:lvl>
    <w:lvl w:ilvl="6">
      <w:start w:val="1"/>
      <w:numFmt w:val="decimal"/>
      <w:lvlText w:val="%7."/>
      <w:lvlJc w:val="left"/>
      <w:pPr>
        <w:tabs>
          <w:tab w:val="num" w:pos="4221"/>
        </w:tabs>
        <w:ind w:left="4221" w:hanging="360"/>
      </w:pPr>
      <w:rPr>
        <w:rFonts w:cs="Times New Roman" w:hint="default"/>
      </w:rPr>
    </w:lvl>
    <w:lvl w:ilvl="7">
      <w:start w:val="1"/>
      <w:numFmt w:val="lowerLetter"/>
      <w:lvlText w:val="%8."/>
      <w:lvlJc w:val="left"/>
      <w:pPr>
        <w:tabs>
          <w:tab w:val="num" w:pos="4581"/>
        </w:tabs>
        <w:ind w:left="4581" w:hanging="360"/>
      </w:pPr>
      <w:rPr>
        <w:rFonts w:cs="Times New Roman" w:hint="default"/>
      </w:rPr>
    </w:lvl>
    <w:lvl w:ilvl="8">
      <w:start w:val="1"/>
      <w:numFmt w:val="lowerRoman"/>
      <w:lvlText w:val="%9."/>
      <w:lvlJc w:val="left"/>
      <w:pPr>
        <w:tabs>
          <w:tab w:val="num" w:pos="4941"/>
        </w:tabs>
        <w:ind w:left="4941" w:hanging="360"/>
      </w:pPr>
      <w:rPr>
        <w:rFonts w:cs="Times New Roman" w:hint="default"/>
      </w:rPr>
    </w:lvl>
  </w:abstractNum>
  <w:abstractNum w:abstractNumId="23">
    <w:nsid w:val="5C834553"/>
    <w:multiLevelType w:val="multilevel"/>
    <w:tmpl w:val="1A74188A"/>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4">
    <w:nsid w:val="5E1473EA"/>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nsid w:val="60585238"/>
    <w:multiLevelType w:val="multilevel"/>
    <w:tmpl w:val="E5C073D0"/>
    <w:lvl w:ilvl="0">
      <w:start w:val="1"/>
      <w:numFmt w:val="decimal"/>
      <w:pStyle w:val="Annex"/>
      <w:lvlText w:val="ANNEX %1"/>
      <w:lvlJc w:val="left"/>
      <w:pPr>
        <w:ind w:left="360" w:hanging="360"/>
      </w:pPr>
      <w:rPr>
        <w:rFonts w:ascii="Arial" w:hAnsi="Arial" w:cs="Times New Roman" w:hint="default"/>
        <w:b/>
        <w:bCs w:val="0"/>
        <w:i w:val="0"/>
        <w:iCs w:val="0"/>
        <w:caps w:val="0"/>
        <w:smallCaps w:val="0"/>
        <w:strike w:val="0"/>
        <w:dstrike w:val="0"/>
        <w:outline w:val="0"/>
        <w:shadow w:val="0"/>
        <w:emboss w:val="0"/>
        <w:imprint w:val="0"/>
        <w:vanish w:val="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7">
    <w:nsid w:val="65500958"/>
    <w:multiLevelType w:val="hybridMultilevel"/>
    <w:tmpl w:val="4B661246"/>
    <w:lvl w:ilvl="0" w:tplc="E2B0300E">
      <w:start w:val="1"/>
      <w:numFmt w:val="bullet"/>
      <w:lvlText w:val=""/>
      <w:lvlJc w:val="left"/>
      <w:pPr>
        <w:tabs>
          <w:tab w:val="num" w:pos="861"/>
        </w:tabs>
        <w:ind w:left="861" w:hanging="501"/>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658150A5"/>
    <w:multiLevelType w:val="hybridMultilevel"/>
    <w:tmpl w:val="2A2AEAAA"/>
    <w:lvl w:ilvl="0" w:tplc="041D0001">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29">
    <w:nsid w:val="71EB106A"/>
    <w:multiLevelType w:val="hybridMultilevel"/>
    <w:tmpl w:val="BEBA7BD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0">
    <w:nsid w:val="78BA4B1E"/>
    <w:multiLevelType w:val="multilevel"/>
    <w:tmpl w:val="FE6C3A72"/>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31">
    <w:nsid w:val="793F4424"/>
    <w:multiLevelType w:val="hybridMultilevel"/>
    <w:tmpl w:val="C28E70DE"/>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hint="default"/>
      </w:rPr>
    </w:lvl>
    <w:lvl w:ilvl="8" w:tplc="04060005">
      <w:start w:val="1"/>
      <w:numFmt w:val="bullet"/>
      <w:lvlText w:val=""/>
      <w:lvlJc w:val="left"/>
      <w:pPr>
        <w:ind w:left="6480" w:hanging="360"/>
      </w:pPr>
      <w:rPr>
        <w:rFonts w:ascii="Wingdings" w:hAnsi="Wingdings" w:hint="default"/>
      </w:rPr>
    </w:lvl>
  </w:abstractNum>
  <w:abstractNum w:abstractNumId="32">
    <w:nsid w:val="7F57744D"/>
    <w:multiLevelType w:val="hybridMultilevel"/>
    <w:tmpl w:val="1408CCC0"/>
    <w:lvl w:ilvl="0" w:tplc="13AAD76C">
      <w:start w:val="1"/>
      <w:numFmt w:val="decimal"/>
      <w:lvlText w:val="%1."/>
      <w:lvlJc w:val="left"/>
      <w:pPr>
        <w:tabs>
          <w:tab w:val="num" w:pos="1174"/>
        </w:tabs>
        <w:ind w:left="1174" w:hanging="720"/>
      </w:pPr>
      <w:rPr>
        <w:rFonts w:hint="default"/>
      </w:rPr>
    </w:lvl>
    <w:lvl w:ilvl="1" w:tplc="040C0003" w:tentative="1">
      <w:start w:val="1"/>
      <w:numFmt w:val="lowerLetter"/>
      <w:lvlText w:val="%2."/>
      <w:lvlJc w:val="left"/>
      <w:pPr>
        <w:tabs>
          <w:tab w:val="num" w:pos="1440"/>
        </w:tabs>
        <w:ind w:left="1440" w:hanging="360"/>
      </w:p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5"/>
  </w:num>
  <w:num w:numId="4">
    <w:abstractNumId w:val="7"/>
  </w:num>
  <w:num w:numId="5">
    <w:abstractNumId w:val="13"/>
  </w:num>
  <w:num w:numId="6">
    <w:abstractNumId w:val="18"/>
  </w:num>
  <w:num w:numId="7">
    <w:abstractNumId w:val="26"/>
  </w:num>
  <w:num w:numId="8">
    <w:abstractNumId w:val="30"/>
  </w:num>
  <w:num w:numId="9">
    <w:abstractNumId w:val="22"/>
  </w:num>
  <w:num w:numId="10">
    <w:abstractNumId w:val="10"/>
  </w:num>
  <w:num w:numId="11">
    <w:abstractNumId w:val="21"/>
  </w:num>
  <w:num w:numId="12">
    <w:abstractNumId w:val="16"/>
  </w:num>
  <w:num w:numId="13">
    <w:abstractNumId w:val="23"/>
  </w:num>
  <w:num w:numId="14">
    <w:abstractNumId w:val="6"/>
  </w:num>
  <w:num w:numId="15">
    <w:abstractNumId w:val="11"/>
  </w:num>
  <w:num w:numId="16">
    <w:abstractNumId w:val="31"/>
  </w:num>
  <w:num w:numId="17">
    <w:abstractNumId w:val="17"/>
  </w:num>
  <w:num w:numId="18">
    <w:abstractNumId w:val="14"/>
  </w:num>
  <w:num w:numId="19">
    <w:abstractNumId w:val="17"/>
  </w:num>
  <w:num w:numId="20">
    <w:abstractNumId w:val="9"/>
  </w:num>
  <w:num w:numId="21">
    <w:abstractNumId w:val="29"/>
  </w:num>
  <w:num w:numId="22">
    <w:abstractNumId w:val="28"/>
  </w:num>
  <w:num w:numId="23">
    <w:abstractNumId w:val="15"/>
  </w:num>
  <w:num w:numId="24">
    <w:abstractNumId w:val="24"/>
  </w:num>
  <w:num w:numId="25">
    <w:abstractNumId w:val="12"/>
  </w:num>
  <w:num w:numId="26">
    <w:abstractNumId w:val="27"/>
  </w:num>
  <w:num w:numId="27">
    <w:abstractNumId w:val="19"/>
  </w:num>
  <w:num w:numId="28">
    <w:abstractNumId w:val="9"/>
  </w:num>
  <w:num w:numId="29">
    <w:abstractNumId w:val="20"/>
  </w:num>
  <w:num w:numId="30">
    <w:abstractNumId w:val="32"/>
  </w:num>
  <w:num w:numId="31">
    <w:abstractNumId w:val="25"/>
  </w:num>
  <w:num w:numId="32">
    <w:abstractNumId w:val="8"/>
  </w:num>
  <w:num w:numId="33">
    <w:abstractNumId w:val="9"/>
  </w:num>
  <w:num w:numId="34">
    <w:abstractNumId w:val="9"/>
  </w:num>
  <w:num w:numId="35">
    <w:abstractNumId w:val="9"/>
  </w:num>
  <w:num w:numId="36">
    <w:abstractNumId w:val="9"/>
  </w:num>
  <w:num w:numId="37">
    <w:abstractNumId w:val="2"/>
  </w:num>
  <w:num w:numId="38">
    <w:abstractNumId w:val="3"/>
  </w:num>
  <w:num w:numId="39">
    <w:abstractNumId w:val="4"/>
  </w:num>
  <w:num w:numId="40">
    <w:abstractNumId w:val="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oNotTrackMoves/>
  <w:defaultTabStop w:val="720"/>
  <w:hyphenationZone w:val="425"/>
  <w:doNotHyphenateCaps/>
  <w:clickAndTypeStyle w:val="BodyText"/>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4D13"/>
    <w:rsid w:val="000043A4"/>
    <w:rsid w:val="00032948"/>
    <w:rsid w:val="000420D8"/>
    <w:rsid w:val="000448A8"/>
    <w:rsid w:val="00045C4D"/>
    <w:rsid w:val="000659BB"/>
    <w:rsid w:val="00066638"/>
    <w:rsid w:val="00071644"/>
    <w:rsid w:val="00073CFE"/>
    <w:rsid w:val="00076E5B"/>
    <w:rsid w:val="000908D6"/>
    <w:rsid w:val="000A1A14"/>
    <w:rsid w:val="000A3DF8"/>
    <w:rsid w:val="000A4332"/>
    <w:rsid w:val="000A7C23"/>
    <w:rsid w:val="000B3FF3"/>
    <w:rsid w:val="000C3F32"/>
    <w:rsid w:val="000C4EBC"/>
    <w:rsid w:val="000D39CD"/>
    <w:rsid w:val="000D40D2"/>
    <w:rsid w:val="000E0D7D"/>
    <w:rsid w:val="000E78C0"/>
    <w:rsid w:val="000F42E1"/>
    <w:rsid w:val="00100A04"/>
    <w:rsid w:val="0010426C"/>
    <w:rsid w:val="001102AF"/>
    <w:rsid w:val="00113AB5"/>
    <w:rsid w:val="00113AEA"/>
    <w:rsid w:val="00120CB7"/>
    <w:rsid w:val="00126198"/>
    <w:rsid w:val="001316AB"/>
    <w:rsid w:val="0013380D"/>
    <w:rsid w:val="00135129"/>
    <w:rsid w:val="00136FB2"/>
    <w:rsid w:val="00144206"/>
    <w:rsid w:val="00145093"/>
    <w:rsid w:val="001477C1"/>
    <w:rsid w:val="001548A2"/>
    <w:rsid w:val="001574DC"/>
    <w:rsid w:val="00157A6B"/>
    <w:rsid w:val="00162C42"/>
    <w:rsid w:val="001639AE"/>
    <w:rsid w:val="00163F61"/>
    <w:rsid w:val="0018494A"/>
    <w:rsid w:val="0018656F"/>
    <w:rsid w:val="00190B2B"/>
    <w:rsid w:val="001A1B62"/>
    <w:rsid w:val="001A2B50"/>
    <w:rsid w:val="001B3138"/>
    <w:rsid w:val="001B7986"/>
    <w:rsid w:val="001D3B7C"/>
    <w:rsid w:val="001D41B2"/>
    <w:rsid w:val="001D5DFD"/>
    <w:rsid w:val="001D709A"/>
    <w:rsid w:val="001D798C"/>
    <w:rsid w:val="001E3896"/>
    <w:rsid w:val="001E5049"/>
    <w:rsid w:val="001E7670"/>
    <w:rsid w:val="001F2044"/>
    <w:rsid w:val="001F4DD5"/>
    <w:rsid w:val="00201991"/>
    <w:rsid w:val="00204602"/>
    <w:rsid w:val="00204839"/>
    <w:rsid w:val="00207DD1"/>
    <w:rsid w:val="00213FD7"/>
    <w:rsid w:val="00223665"/>
    <w:rsid w:val="00227B7D"/>
    <w:rsid w:val="00235819"/>
    <w:rsid w:val="002370A2"/>
    <w:rsid w:val="00237FE9"/>
    <w:rsid w:val="00244044"/>
    <w:rsid w:val="00244221"/>
    <w:rsid w:val="00252A38"/>
    <w:rsid w:val="00261089"/>
    <w:rsid w:val="00264724"/>
    <w:rsid w:val="00277327"/>
    <w:rsid w:val="002835CE"/>
    <w:rsid w:val="002A406B"/>
    <w:rsid w:val="002A6AAB"/>
    <w:rsid w:val="002B19DE"/>
    <w:rsid w:val="002B3AD7"/>
    <w:rsid w:val="002B4786"/>
    <w:rsid w:val="002C7E83"/>
    <w:rsid w:val="002E6C2A"/>
    <w:rsid w:val="002E7CE7"/>
    <w:rsid w:val="002F4EA6"/>
    <w:rsid w:val="002F7535"/>
    <w:rsid w:val="0030629B"/>
    <w:rsid w:val="00317D7F"/>
    <w:rsid w:val="00320E1D"/>
    <w:rsid w:val="00320F7D"/>
    <w:rsid w:val="0032752D"/>
    <w:rsid w:val="00330276"/>
    <w:rsid w:val="003515D1"/>
    <w:rsid w:val="00355127"/>
    <w:rsid w:val="00356DD7"/>
    <w:rsid w:val="00363A5A"/>
    <w:rsid w:val="0036431C"/>
    <w:rsid w:val="0036734B"/>
    <w:rsid w:val="00371BEF"/>
    <w:rsid w:val="00377446"/>
    <w:rsid w:val="00380C7B"/>
    <w:rsid w:val="00381899"/>
    <w:rsid w:val="00385C48"/>
    <w:rsid w:val="00391FDB"/>
    <w:rsid w:val="003946EE"/>
    <w:rsid w:val="00395D68"/>
    <w:rsid w:val="003A0B37"/>
    <w:rsid w:val="003A2960"/>
    <w:rsid w:val="003A4769"/>
    <w:rsid w:val="003B56E5"/>
    <w:rsid w:val="003C25A1"/>
    <w:rsid w:val="003C5AE4"/>
    <w:rsid w:val="003C6219"/>
    <w:rsid w:val="003D560A"/>
    <w:rsid w:val="003D6F36"/>
    <w:rsid w:val="003E36AA"/>
    <w:rsid w:val="003E5C8B"/>
    <w:rsid w:val="003F23D2"/>
    <w:rsid w:val="004062BE"/>
    <w:rsid w:val="00411A38"/>
    <w:rsid w:val="00422E65"/>
    <w:rsid w:val="00425EDD"/>
    <w:rsid w:val="004308D2"/>
    <w:rsid w:val="0044047B"/>
    <w:rsid w:val="00445B60"/>
    <w:rsid w:val="004515B9"/>
    <w:rsid w:val="004560AA"/>
    <w:rsid w:val="00460028"/>
    <w:rsid w:val="00463F92"/>
    <w:rsid w:val="00464404"/>
    <w:rsid w:val="0046695C"/>
    <w:rsid w:val="00466C19"/>
    <w:rsid w:val="00481383"/>
    <w:rsid w:val="00484148"/>
    <w:rsid w:val="00487EB5"/>
    <w:rsid w:val="00491DC6"/>
    <w:rsid w:val="004933ED"/>
    <w:rsid w:val="004A3893"/>
    <w:rsid w:val="004B0E6D"/>
    <w:rsid w:val="004C0A4F"/>
    <w:rsid w:val="004C2F5C"/>
    <w:rsid w:val="004C3473"/>
    <w:rsid w:val="004C74B7"/>
    <w:rsid w:val="004D182A"/>
    <w:rsid w:val="004D6AF2"/>
    <w:rsid w:val="004E5C57"/>
    <w:rsid w:val="004F17F7"/>
    <w:rsid w:val="004F5078"/>
    <w:rsid w:val="004F69F1"/>
    <w:rsid w:val="004F6DD8"/>
    <w:rsid w:val="004F72F9"/>
    <w:rsid w:val="00501663"/>
    <w:rsid w:val="005114BB"/>
    <w:rsid w:val="00512705"/>
    <w:rsid w:val="0052391D"/>
    <w:rsid w:val="005332CF"/>
    <w:rsid w:val="00543FB3"/>
    <w:rsid w:val="0055183C"/>
    <w:rsid w:val="00552FAC"/>
    <w:rsid w:val="0055680B"/>
    <w:rsid w:val="00564600"/>
    <w:rsid w:val="005729D4"/>
    <w:rsid w:val="005730A9"/>
    <w:rsid w:val="0057512B"/>
    <w:rsid w:val="00582569"/>
    <w:rsid w:val="00582849"/>
    <w:rsid w:val="005A6C35"/>
    <w:rsid w:val="005B04C9"/>
    <w:rsid w:val="005B0539"/>
    <w:rsid w:val="005C1481"/>
    <w:rsid w:val="005C5063"/>
    <w:rsid w:val="005C72F2"/>
    <w:rsid w:val="005D140B"/>
    <w:rsid w:val="005F4341"/>
    <w:rsid w:val="005F5FC3"/>
    <w:rsid w:val="005F72D4"/>
    <w:rsid w:val="005F7795"/>
    <w:rsid w:val="006063E5"/>
    <w:rsid w:val="0061125B"/>
    <w:rsid w:val="00615A3E"/>
    <w:rsid w:val="00620822"/>
    <w:rsid w:val="00623333"/>
    <w:rsid w:val="00631149"/>
    <w:rsid w:val="00631A1F"/>
    <w:rsid w:val="00632734"/>
    <w:rsid w:val="00633093"/>
    <w:rsid w:val="0063750F"/>
    <w:rsid w:val="00641F5F"/>
    <w:rsid w:val="006427BF"/>
    <w:rsid w:val="006513D2"/>
    <w:rsid w:val="00651979"/>
    <w:rsid w:val="00655287"/>
    <w:rsid w:val="00666C42"/>
    <w:rsid w:val="00685422"/>
    <w:rsid w:val="00693146"/>
    <w:rsid w:val="00695A35"/>
    <w:rsid w:val="00695AA3"/>
    <w:rsid w:val="00697A85"/>
    <w:rsid w:val="006B371F"/>
    <w:rsid w:val="006F5516"/>
    <w:rsid w:val="006F5BF7"/>
    <w:rsid w:val="006F72BC"/>
    <w:rsid w:val="007108ED"/>
    <w:rsid w:val="00712184"/>
    <w:rsid w:val="00714D13"/>
    <w:rsid w:val="00720426"/>
    <w:rsid w:val="00721DBE"/>
    <w:rsid w:val="007238EA"/>
    <w:rsid w:val="00726D81"/>
    <w:rsid w:val="0072784D"/>
    <w:rsid w:val="00736954"/>
    <w:rsid w:val="007379A8"/>
    <w:rsid w:val="00743586"/>
    <w:rsid w:val="0075170E"/>
    <w:rsid w:val="00752173"/>
    <w:rsid w:val="007528C9"/>
    <w:rsid w:val="00757D6C"/>
    <w:rsid w:val="00761C1E"/>
    <w:rsid w:val="00767FC6"/>
    <w:rsid w:val="00774E1F"/>
    <w:rsid w:val="00777D55"/>
    <w:rsid w:val="00783871"/>
    <w:rsid w:val="00785FAC"/>
    <w:rsid w:val="007920F8"/>
    <w:rsid w:val="007A09E5"/>
    <w:rsid w:val="007B0713"/>
    <w:rsid w:val="007B5D98"/>
    <w:rsid w:val="007D368A"/>
    <w:rsid w:val="007D4136"/>
    <w:rsid w:val="007D5ACE"/>
    <w:rsid w:val="007E3644"/>
    <w:rsid w:val="007E43BC"/>
    <w:rsid w:val="007E6223"/>
    <w:rsid w:val="007E6DFE"/>
    <w:rsid w:val="007F6AC1"/>
    <w:rsid w:val="0081008F"/>
    <w:rsid w:val="008136BC"/>
    <w:rsid w:val="00826C23"/>
    <w:rsid w:val="0083396C"/>
    <w:rsid w:val="00834ACF"/>
    <w:rsid w:val="008369C4"/>
    <w:rsid w:val="008517B6"/>
    <w:rsid w:val="00853C9F"/>
    <w:rsid w:val="00856635"/>
    <w:rsid w:val="00856BC4"/>
    <w:rsid w:val="00857962"/>
    <w:rsid w:val="00863D8E"/>
    <w:rsid w:val="0086412B"/>
    <w:rsid w:val="0087060C"/>
    <w:rsid w:val="00870A1B"/>
    <w:rsid w:val="00870DCC"/>
    <w:rsid w:val="0087112A"/>
    <w:rsid w:val="00885A04"/>
    <w:rsid w:val="00897758"/>
    <w:rsid w:val="008C68EF"/>
    <w:rsid w:val="008D169A"/>
    <w:rsid w:val="008D3E6A"/>
    <w:rsid w:val="008D47DC"/>
    <w:rsid w:val="008D48B6"/>
    <w:rsid w:val="008E02F0"/>
    <w:rsid w:val="008E6FFB"/>
    <w:rsid w:val="008E7ED5"/>
    <w:rsid w:val="008F22FF"/>
    <w:rsid w:val="008F5390"/>
    <w:rsid w:val="00905176"/>
    <w:rsid w:val="00905F4D"/>
    <w:rsid w:val="00917887"/>
    <w:rsid w:val="00921872"/>
    <w:rsid w:val="00922B53"/>
    <w:rsid w:val="00932AEE"/>
    <w:rsid w:val="009354A6"/>
    <w:rsid w:val="009425AC"/>
    <w:rsid w:val="009426DC"/>
    <w:rsid w:val="009504E2"/>
    <w:rsid w:val="0095501F"/>
    <w:rsid w:val="00956293"/>
    <w:rsid w:val="00962D02"/>
    <w:rsid w:val="0096679C"/>
    <w:rsid w:val="009673B5"/>
    <w:rsid w:val="00970B19"/>
    <w:rsid w:val="00973517"/>
    <w:rsid w:val="00976F9D"/>
    <w:rsid w:val="00982E75"/>
    <w:rsid w:val="00983B71"/>
    <w:rsid w:val="00986D5A"/>
    <w:rsid w:val="009969BD"/>
    <w:rsid w:val="009A2C02"/>
    <w:rsid w:val="009B30D7"/>
    <w:rsid w:val="009B43A1"/>
    <w:rsid w:val="009B54A0"/>
    <w:rsid w:val="009C22FA"/>
    <w:rsid w:val="009C4A69"/>
    <w:rsid w:val="009C4BBF"/>
    <w:rsid w:val="009D215E"/>
    <w:rsid w:val="009D41DD"/>
    <w:rsid w:val="009D739F"/>
    <w:rsid w:val="009E0216"/>
    <w:rsid w:val="009E1230"/>
    <w:rsid w:val="009E13CF"/>
    <w:rsid w:val="009E2F87"/>
    <w:rsid w:val="009E41DD"/>
    <w:rsid w:val="009E47AA"/>
    <w:rsid w:val="009F34B3"/>
    <w:rsid w:val="009F7963"/>
    <w:rsid w:val="00A10C41"/>
    <w:rsid w:val="00A149F2"/>
    <w:rsid w:val="00A14A4B"/>
    <w:rsid w:val="00A14A91"/>
    <w:rsid w:val="00A163D8"/>
    <w:rsid w:val="00A21909"/>
    <w:rsid w:val="00A252E0"/>
    <w:rsid w:val="00A27A7A"/>
    <w:rsid w:val="00A323B0"/>
    <w:rsid w:val="00A3285F"/>
    <w:rsid w:val="00A33B52"/>
    <w:rsid w:val="00A36563"/>
    <w:rsid w:val="00A367F6"/>
    <w:rsid w:val="00A4101F"/>
    <w:rsid w:val="00A41A5C"/>
    <w:rsid w:val="00A444FA"/>
    <w:rsid w:val="00A44622"/>
    <w:rsid w:val="00A44757"/>
    <w:rsid w:val="00A6234F"/>
    <w:rsid w:val="00A659AE"/>
    <w:rsid w:val="00A65D77"/>
    <w:rsid w:val="00A71783"/>
    <w:rsid w:val="00A755AA"/>
    <w:rsid w:val="00A849C5"/>
    <w:rsid w:val="00A84B54"/>
    <w:rsid w:val="00A85FF4"/>
    <w:rsid w:val="00A876F8"/>
    <w:rsid w:val="00A903F5"/>
    <w:rsid w:val="00A91A87"/>
    <w:rsid w:val="00AB2A87"/>
    <w:rsid w:val="00AB34BE"/>
    <w:rsid w:val="00AB5CAB"/>
    <w:rsid w:val="00AC2C6D"/>
    <w:rsid w:val="00AC5F56"/>
    <w:rsid w:val="00AD734C"/>
    <w:rsid w:val="00AD78B0"/>
    <w:rsid w:val="00AE1F59"/>
    <w:rsid w:val="00AE5700"/>
    <w:rsid w:val="00AE6AF7"/>
    <w:rsid w:val="00AF0D95"/>
    <w:rsid w:val="00AF2E48"/>
    <w:rsid w:val="00AF615B"/>
    <w:rsid w:val="00AF667A"/>
    <w:rsid w:val="00B00354"/>
    <w:rsid w:val="00B01900"/>
    <w:rsid w:val="00B0585C"/>
    <w:rsid w:val="00B0620F"/>
    <w:rsid w:val="00B06F79"/>
    <w:rsid w:val="00B201CC"/>
    <w:rsid w:val="00B21635"/>
    <w:rsid w:val="00B21FC0"/>
    <w:rsid w:val="00B34533"/>
    <w:rsid w:val="00B34932"/>
    <w:rsid w:val="00B357D0"/>
    <w:rsid w:val="00B43874"/>
    <w:rsid w:val="00B4389F"/>
    <w:rsid w:val="00B43C65"/>
    <w:rsid w:val="00B47F95"/>
    <w:rsid w:val="00B534F2"/>
    <w:rsid w:val="00B54F4F"/>
    <w:rsid w:val="00B63794"/>
    <w:rsid w:val="00B6686E"/>
    <w:rsid w:val="00B66DC6"/>
    <w:rsid w:val="00B67FCB"/>
    <w:rsid w:val="00B75306"/>
    <w:rsid w:val="00B75C73"/>
    <w:rsid w:val="00B84B81"/>
    <w:rsid w:val="00B9036C"/>
    <w:rsid w:val="00B94608"/>
    <w:rsid w:val="00BB31A9"/>
    <w:rsid w:val="00BC1524"/>
    <w:rsid w:val="00BD11A2"/>
    <w:rsid w:val="00BD11AF"/>
    <w:rsid w:val="00BE1BEC"/>
    <w:rsid w:val="00BF69E8"/>
    <w:rsid w:val="00C000AE"/>
    <w:rsid w:val="00C02E4B"/>
    <w:rsid w:val="00C06891"/>
    <w:rsid w:val="00C13345"/>
    <w:rsid w:val="00C23C4B"/>
    <w:rsid w:val="00C37636"/>
    <w:rsid w:val="00C47A77"/>
    <w:rsid w:val="00C528B9"/>
    <w:rsid w:val="00C531DA"/>
    <w:rsid w:val="00C65724"/>
    <w:rsid w:val="00C748BD"/>
    <w:rsid w:val="00C75503"/>
    <w:rsid w:val="00C75E67"/>
    <w:rsid w:val="00C80FDB"/>
    <w:rsid w:val="00C82699"/>
    <w:rsid w:val="00C9074E"/>
    <w:rsid w:val="00C9142C"/>
    <w:rsid w:val="00C91AE4"/>
    <w:rsid w:val="00C92711"/>
    <w:rsid w:val="00C9540A"/>
    <w:rsid w:val="00C954BF"/>
    <w:rsid w:val="00C95D0A"/>
    <w:rsid w:val="00C965D4"/>
    <w:rsid w:val="00C976CE"/>
    <w:rsid w:val="00CA691F"/>
    <w:rsid w:val="00CA6970"/>
    <w:rsid w:val="00CB5315"/>
    <w:rsid w:val="00CB5860"/>
    <w:rsid w:val="00CB59B3"/>
    <w:rsid w:val="00CB5C9E"/>
    <w:rsid w:val="00CB7C20"/>
    <w:rsid w:val="00CD7575"/>
    <w:rsid w:val="00CE355B"/>
    <w:rsid w:val="00CE7AB5"/>
    <w:rsid w:val="00CF35FB"/>
    <w:rsid w:val="00D105A7"/>
    <w:rsid w:val="00D11350"/>
    <w:rsid w:val="00D127D1"/>
    <w:rsid w:val="00D21C83"/>
    <w:rsid w:val="00D3428B"/>
    <w:rsid w:val="00D40694"/>
    <w:rsid w:val="00D41E30"/>
    <w:rsid w:val="00D46A6C"/>
    <w:rsid w:val="00D50131"/>
    <w:rsid w:val="00D52150"/>
    <w:rsid w:val="00D705B1"/>
    <w:rsid w:val="00D76E20"/>
    <w:rsid w:val="00D82B38"/>
    <w:rsid w:val="00D847AD"/>
    <w:rsid w:val="00D86532"/>
    <w:rsid w:val="00D879DA"/>
    <w:rsid w:val="00D90F57"/>
    <w:rsid w:val="00DA6C48"/>
    <w:rsid w:val="00DB4005"/>
    <w:rsid w:val="00DB585F"/>
    <w:rsid w:val="00DC1CA6"/>
    <w:rsid w:val="00DD08DA"/>
    <w:rsid w:val="00DD6174"/>
    <w:rsid w:val="00DE1C55"/>
    <w:rsid w:val="00DF2487"/>
    <w:rsid w:val="00DF398E"/>
    <w:rsid w:val="00E0238C"/>
    <w:rsid w:val="00E03A15"/>
    <w:rsid w:val="00E042BC"/>
    <w:rsid w:val="00E14C95"/>
    <w:rsid w:val="00E20AC8"/>
    <w:rsid w:val="00E2706B"/>
    <w:rsid w:val="00E30D7A"/>
    <w:rsid w:val="00E311B5"/>
    <w:rsid w:val="00E31519"/>
    <w:rsid w:val="00E36E66"/>
    <w:rsid w:val="00E37CF6"/>
    <w:rsid w:val="00E37F22"/>
    <w:rsid w:val="00E42CF6"/>
    <w:rsid w:val="00E4569D"/>
    <w:rsid w:val="00E67B20"/>
    <w:rsid w:val="00E711D8"/>
    <w:rsid w:val="00E7550C"/>
    <w:rsid w:val="00E83A29"/>
    <w:rsid w:val="00E96216"/>
    <w:rsid w:val="00E96B82"/>
    <w:rsid w:val="00EA0719"/>
    <w:rsid w:val="00EA6DCD"/>
    <w:rsid w:val="00EB1945"/>
    <w:rsid w:val="00EB6DBD"/>
    <w:rsid w:val="00EC138C"/>
    <w:rsid w:val="00EC3208"/>
    <w:rsid w:val="00ED2684"/>
    <w:rsid w:val="00EE2C40"/>
    <w:rsid w:val="00EE33C3"/>
    <w:rsid w:val="00EF0454"/>
    <w:rsid w:val="00EF1238"/>
    <w:rsid w:val="00F050FE"/>
    <w:rsid w:val="00F11318"/>
    <w:rsid w:val="00F1531A"/>
    <w:rsid w:val="00F155DC"/>
    <w:rsid w:val="00F202BE"/>
    <w:rsid w:val="00F262B6"/>
    <w:rsid w:val="00F26B1C"/>
    <w:rsid w:val="00F34253"/>
    <w:rsid w:val="00F370EF"/>
    <w:rsid w:val="00F40CDE"/>
    <w:rsid w:val="00F41549"/>
    <w:rsid w:val="00F47083"/>
    <w:rsid w:val="00F52AC3"/>
    <w:rsid w:val="00F579A3"/>
    <w:rsid w:val="00F663D6"/>
    <w:rsid w:val="00F70663"/>
    <w:rsid w:val="00F710A0"/>
    <w:rsid w:val="00F8146C"/>
    <w:rsid w:val="00F81F16"/>
    <w:rsid w:val="00F87F67"/>
    <w:rsid w:val="00F90397"/>
    <w:rsid w:val="00F931D3"/>
    <w:rsid w:val="00FA488F"/>
    <w:rsid w:val="00FA639F"/>
    <w:rsid w:val="00FB02D4"/>
    <w:rsid w:val="00FB0B78"/>
    <w:rsid w:val="00FB3C2B"/>
    <w:rsid w:val="00FB5A77"/>
    <w:rsid w:val="00FE4F51"/>
    <w:rsid w:val="00FF3BBC"/>
    <w:rsid w:val="00FF478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rules v:ext="edit">
        <o:r id="V:Rule1" type="connector" idref="#_x0000_s1045"/>
        <o:r id="V:Rule2" type="connector" idref="#_x0000_s1047"/>
        <o:r id="V:Rule3" type="connector" idref="#_x0000_s1048"/>
        <o:r id="V:Rule4" type="connector" idref="#_x0000_s1044"/>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iPriority="0"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95501F"/>
    <w:rPr>
      <w:rFonts w:ascii="Arial" w:hAnsi="Arial"/>
      <w:sz w:val="22"/>
      <w:szCs w:val="24"/>
      <w:lang w:eastAsia="en-US"/>
    </w:rPr>
  </w:style>
  <w:style w:type="paragraph" w:styleId="Heading1">
    <w:name w:val="heading 1"/>
    <w:basedOn w:val="Normal"/>
    <w:next w:val="Normal"/>
    <w:link w:val="Heading1Char"/>
    <w:uiPriority w:val="99"/>
    <w:qFormat/>
    <w:rsid w:val="00A14A4B"/>
    <w:pPr>
      <w:keepNext/>
      <w:tabs>
        <w:tab w:val="num" w:pos="567"/>
      </w:tabs>
      <w:spacing w:before="240" w:after="240"/>
      <w:ind w:left="567" w:hanging="567"/>
      <w:outlineLvl w:val="0"/>
    </w:pPr>
    <w:rPr>
      <w:b/>
      <w:caps/>
      <w:kern w:val="28"/>
      <w:sz w:val="24"/>
      <w:szCs w:val="20"/>
      <w:lang w:eastAsia="de-DE"/>
    </w:rPr>
  </w:style>
  <w:style w:type="paragraph" w:styleId="Heading2">
    <w:name w:val="heading 2"/>
    <w:basedOn w:val="Normal"/>
    <w:next w:val="BodyText"/>
    <w:link w:val="Heading2Char"/>
    <w:uiPriority w:val="99"/>
    <w:qFormat/>
    <w:rsid w:val="00371BEF"/>
    <w:pPr>
      <w:numPr>
        <w:ilvl w:val="1"/>
        <w:numId w:val="20"/>
      </w:numPr>
      <w:spacing w:before="120" w:after="120"/>
      <w:outlineLvl w:val="1"/>
    </w:pPr>
    <w:rPr>
      <w:b/>
    </w:rPr>
  </w:style>
  <w:style w:type="paragraph" w:styleId="Heading3">
    <w:name w:val="heading 3"/>
    <w:basedOn w:val="Normal"/>
    <w:next w:val="BodyTextFirstIndent2"/>
    <w:link w:val="Heading3Char"/>
    <w:uiPriority w:val="99"/>
    <w:qFormat/>
    <w:rsid w:val="004A3893"/>
    <w:pPr>
      <w:keepNext/>
      <w:numPr>
        <w:ilvl w:val="2"/>
        <w:numId w:val="20"/>
      </w:numPr>
      <w:spacing w:before="120" w:after="120"/>
      <w:outlineLvl w:val="2"/>
    </w:pPr>
    <w:rPr>
      <w:szCs w:val="20"/>
      <w:lang w:eastAsia="de-DE"/>
    </w:rPr>
  </w:style>
  <w:style w:type="paragraph" w:styleId="Heading4">
    <w:name w:val="heading 4"/>
    <w:basedOn w:val="Normal"/>
    <w:next w:val="Normal"/>
    <w:link w:val="Heading4Char"/>
    <w:uiPriority w:val="99"/>
    <w:qFormat/>
    <w:rsid w:val="004A3893"/>
    <w:pPr>
      <w:keepNext/>
      <w:numPr>
        <w:ilvl w:val="3"/>
        <w:numId w:val="20"/>
      </w:numPr>
      <w:spacing w:before="120" w:after="120"/>
      <w:outlineLvl w:val="3"/>
    </w:pPr>
    <w:rPr>
      <w:szCs w:val="20"/>
      <w:lang w:eastAsia="de-DE"/>
    </w:rPr>
  </w:style>
  <w:style w:type="paragraph" w:styleId="Heading5">
    <w:name w:val="heading 5"/>
    <w:basedOn w:val="Normal"/>
    <w:next w:val="Normal"/>
    <w:link w:val="Heading5Char"/>
    <w:uiPriority w:val="99"/>
    <w:qFormat/>
    <w:rsid w:val="00B534F2"/>
    <w:pPr>
      <w:numPr>
        <w:ilvl w:val="4"/>
        <w:numId w:val="20"/>
      </w:numPr>
      <w:spacing w:before="240" w:after="60"/>
      <w:outlineLvl w:val="4"/>
    </w:pPr>
    <w:rPr>
      <w:szCs w:val="20"/>
      <w:lang w:val="de-DE" w:eastAsia="de-DE"/>
    </w:rPr>
  </w:style>
  <w:style w:type="paragraph" w:styleId="Heading6">
    <w:name w:val="heading 6"/>
    <w:basedOn w:val="Normal"/>
    <w:next w:val="Normal"/>
    <w:link w:val="Heading6Char"/>
    <w:uiPriority w:val="99"/>
    <w:qFormat/>
    <w:rsid w:val="00B534F2"/>
    <w:pPr>
      <w:numPr>
        <w:ilvl w:val="5"/>
        <w:numId w:val="20"/>
      </w:numPr>
      <w:spacing w:before="240" w:after="60"/>
      <w:outlineLvl w:val="5"/>
    </w:pPr>
    <w:rPr>
      <w:i/>
      <w:szCs w:val="20"/>
      <w:lang w:val="de-DE" w:eastAsia="de-DE"/>
    </w:rPr>
  </w:style>
  <w:style w:type="paragraph" w:styleId="Heading7">
    <w:name w:val="heading 7"/>
    <w:basedOn w:val="Normal"/>
    <w:next w:val="Normal"/>
    <w:link w:val="Heading7Char"/>
    <w:uiPriority w:val="99"/>
    <w:qFormat/>
    <w:rsid w:val="00B534F2"/>
    <w:pPr>
      <w:numPr>
        <w:ilvl w:val="6"/>
        <w:numId w:val="20"/>
      </w:numPr>
      <w:spacing w:before="240" w:after="60"/>
      <w:outlineLvl w:val="6"/>
    </w:pPr>
    <w:rPr>
      <w:szCs w:val="20"/>
      <w:lang w:val="de-DE" w:eastAsia="de-DE"/>
    </w:rPr>
  </w:style>
  <w:style w:type="paragraph" w:styleId="Heading8">
    <w:name w:val="heading 8"/>
    <w:basedOn w:val="Normal"/>
    <w:next w:val="Normal"/>
    <w:link w:val="Heading8Char"/>
    <w:uiPriority w:val="99"/>
    <w:qFormat/>
    <w:rsid w:val="00B534F2"/>
    <w:pPr>
      <w:numPr>
        <w:ilvl w:val="7"/>
        <w:numId w:val="20"/>
      </w:numPr>
      <w:spacing w:before="240" w:after="60"/>
      <w:outlineLvl w:val="7"/>
    </w:pPr>
    <w:rPr>
      <w:i/>
      <w:szCs w:val="20"/>
      <w:lang w:val="de-DE" w:eastAsia="de-DE"/>
    </w:rPr>
  </w:style>
  <w:style w:type="paragraph" w:styleId="Heading9">
    <w:name w:val="heading 9"/>
    <w:basedOn w:val="Normal"/>
    <w:next w:val="Normal"/>
    <w:link w:val="Heading9Char"/>
    <w:uiPriority w:val="99"/>
    <w:qFormat/>
    <w:rsid w:val="00B534F2"/>
    <w:pPr>
      <w:numPr>
        <w:ilvl w:val="8"/>
        <w:numId w:val="20"/>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36431C"/>
    <w:rPr>
      <w:rFonts w:ascii="Arial" w:hAnsi="Arial"/>
      <w:b/>
      <w:caps/>
      <w:kern w:val="28"/>
      <w:sz w:val="24"/>
      <w:szCs w:val="20"/>
      <w:lang w:val="en-GB" w:eastAsia="de-DE"/>
    </w:rPr>
  </w:style>
  <w:style w:type="character" w:customStyle="1" w:styleId="Heading2Char">
    <w:name w:val="Heading 2 Char"/>
    <w:link w:val="Heading2"/>
    <w:uiPriority w:val="99"/>
    <w:locked/>
    <w:rsid w:val="0036431C"/>
    <w:rPr>
      <w:rFonts w:ascii="Arial" w:hAnsi="Arial"/>
      <w:b/>
      <w:szCs w:val="24"/>
      <w:lang w:val="en-GB" w:eastAsia="en-US"/>
    </w:rPr>
  </w:style>
  <w:style w:type="character" w:customStyle="1" w:styleId="Heading3Char">
    <w:name w:val="Heading 3 Char"/>
    <w:link w:val="Heading3"/>
    <w:uiPriority w:val="99"/>
    <w:locked/>
    <w:rsid w:val="0036431C"/>
    <w:rPr>
      <w:rFonts w:ascii="Arial" w:hAnsi="Arial"/>
      <w:szCs w:val="20"/>
      <w:lang w:val="en-GB" w:eastAsia="de-DE"/>
    </w:rPr>
  </w:style>
  <w:style w:type="character" w:customStyle="1" w:styleId="Heading4Char">
    <w:name w:val="Heading 4 Char"/>
    <w:link w:val="Heading4"/>
    <w:uiPriority w:val="99"/>
    <w:locked/>
    <w:rsid w:val="0036431C"/>
    <w:rPr>
      <w:rFonts w:ascii="Arial" w:hAnsi="Arial"/>
      <w:szCs w:val="20"/>
      <w:lang w:val="en-GB" w:eastAsia="de-DE"/>
    </w:rPr>
  </w:style>
  <w:style w:type="character" w:customStyle="1" w:styleId="Heading5Char">
    <w:name w:val="Heading 5 Char"/>
    <w:link w:val="Heading5"/>
    <w:uiPriority w:val="99"/>
    <w:locked/>
    <w:rsid w:val="0036431C"/>
    <w:rPr>
      <w:rFonts w:ascii="Arial" w:hAnsi="Arial"/>
      <w:szCs w:val="20"/>
      <w:lang w:val="de-DE" w:eastAsia="de-DE"/>
    </w:rPr>
  </w:style>
  <w:style w:type="character" w:customStyle="1" w:styleId="Heading6Char">
    <w:name w:val="Heading 6 Char"/>
    <w:link w:val="Heading6"/>
    <w:uiPriority w:val="99"/>
    <w:locked/>
    <w:rsid w:val="0036431C"/>
    <w:rPr>
      <w:rFonts w:ascii="Arial" w:hAnsi="Arial"/>
      <w:i/>
      <w:szCs w:val="20"/>
      <w:lang w:val="de-DE" w:eastAsia="de-DE"/>
    </w:rPr>
  </w:style>
  <w:style w:type="character" w:customStyle="1" w:styleId="Heading7Char">
    <w:name w:val="Heading 7 Char"/>
    <w:link w:val="Heading7"/>
    <w:uiPriority w:val="99"/>
    <w:locked/>
    <w:rsid w:val="0036431C"/>
    <w:rPr>
      <w:rFonts w:ascii="Arial" w:hAnsi="Arial"/>
      <w:szCs w:val="20"/>
      <w:lang w:val="de-DE" w:eastAsia="de-DE"/>
    </w:rPr>
  </w:style>
  <w:style w:type="character" w:customStyle="1" w:styleId="Heading8Char">
    <w:name w:val="Heading 8 Char"/>
    <w:link w:val="Heading8"/>
    <w:uiPriority w:val="99"/>
    <w:locked/>
    <w:rsid w:val="0036431C"/>
    <w:rPr>
      <w:rFonts w:ascii="Arial" w:hAnsi="Arial"/>
      <w:i/>
      <w:szCs w:val="20"/>
      <w:lang w:val="de-DE" w:eastAsia="de-DE"/>
    </w:rPr>
  </w:style>
  <w:style w:type="character" w:customStyle="1" w:styleId="Heading9Char">
    <w:name w:val="Heading 9 Char"/>
    <w:link w:val="Heading9"/>
    <w:uiPriority w:val="99"/>
    <w:locked/>
    <w:rsid w:val="0036431C"/>
    <w:rPr>
      <w:rFonts w:ascii="Arial" w:hAnsi="Arial"/>
      <w:b/>
      <w:i/>
      <w:sz w:val="18"/>
      <w:szCs w:val="20"/>
      <w:lang w:val="de-DE" w:eastAsia="de-DE"/>
    </w:rPr>
  </w:style>
  <w:style w:type="paragraph" w:styleId="BodyText">
    <w:name w:val="Body Text"/>
    <w:basedOn w:val="Normal"/>
    <w:link w:val="BodyTextChar"/>
    <w:uiPriority w:val="99"/>
    <w:rsid w:val="008F5390"/>
    <w:pPr>
      <w:spacing w:after="120"/>
      <w:jc w:val="both"/>
    </w:pPr>
  </w:style>
  <w:style w:type="character" w:customStyle="1" w:styleId="BodyTextChar">
    <w:name w:val="Body Text Char"/>
    <w:link w:val="BodyText"/>
    <w:uiPriority w:val="99"/>
    <w:locked/>
    <w:rsid w:val="008F5390"/>
    <w:rPr>
      <w:rFonts w:ascii="Arial" w:hAnsi="Arial" w:cs="Times New Roman"/>
      <w:sz w:val="24"/>
      <w:szCs w:val="24"/>
      <w:lang w:eastAsia="en-US"/>
    </w:rPr>
  </w:style>
  <w:style w:type="paragraph" w:customStyle="1" w:styleId="Annex">
    <w:name w:val="Annex"/>
    <w:basedOn w:val="Normal"/>
    <w:next w:val="Heading1"/>
    <w:rsid w:val="00CB5860"/>
    <w:pPr>
      <w:numPr>
        <w:numId w:val="3"/>
      </w:numPr>
      <w:tabs>
        <w:tab w:val="left" w:pos="1418"/>
      </w:tabs>
      <w:spacing w:after="240"/>
      <w:jc w:val="both"/>
    </w:pPr>
    <w:rPr>
      <w:b/>
      <w:caps/>
      <w:sz w:val="24"/>
      <w:lang w:eastAsia="en-GB"/>
    </w:rPr>
  </w:style>
  <w:style w:type="paragraph" w:customStyle="1" w:styleId="Appendix">
    <w:name w:val="Appendix"/>
    <w:basedOn w:val="Normal"/>
    <w:next w:val="Heading1"/>
    <w:uiPriority w:val="99"/>
    <w:rsid w:val="00F155DC"/>
    <w:pPr>
      <w:numPr>
        <w:numId w:val="4"/>
      </w:numPr>
      <w:tabs>
        <w:tab w:val="left" w:pos="1985"/>
      </w:tabs>
      <w:spacing w:after="240"/>
      <w:ind w:left="1985" w:hanging="1985"/>
    </w:pPr>
    <w:rPr>
      <w:b/>
      <w:sz w:val="24"/>
      <w:szCs w:val="28"/>
    </w:rPr>
  </w:style>
  <w:style w:type="paragraph" w:styleId="BalloonText">
    <w:name w:val="Balloon Text"/>
    <w:basedOn w:val="Normal"/>
    <w:link w:val="BalloonTextChar"/>
    <w:uiPriority w:val="99"/>
    <w:semiHidden/>
    <w:rsid w:val="00B534F2"/>
    <w:rPr>
      <w:rFonts w:ascii="Tahoma" w:hAnsi="Tahoma" w:cs="Tahoma"/>
      <w:sz w:val="16"/>
      <w:szCs w:val="16"/>
    </w:rPr>
  </w:style>
  <w:style w:type="character" w:customStyle="1" w:styleId="BalloonTextChar">
    <w:name w:val="Balloon Text Char"/>
    <w:link w:val="BalloonText"/>
    <w:uiPriority w:val="99"/>
    <w:locked/>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uiPriority w:val="99"/>
    <w:rsid w:val="00032948"/>
    <w:pPr>
      <w:spacing w:after="120"/>
      <w:ind w:left="993"/>
    </w:pPr>
  </w:style>
  <w:style w:type="character" w:customStyle="1" w:styleId="BodyTextIndentChar">
    <w:name w:val="Body Text Indent Char"/>
    <w:link w:val="BodyTextIndent"/>
    <w:uiPriority w:val="99"/>
    <w:locked/>
    <w:rsid w:val="00032948"/>
    <w:rPr>
      <w:rFonts w:ascii="Arial" w:hAnsi="Arial" w:cs="Times New Roman"/>
      <w:sz w:val="24"/>
      <w:szCs w:val="24"/>
      <w:lang w:eastAsia="en-US"/>
    </w:rPr>
  </w:style>
  <w:style w:type="paragraph" w:styleId="BodyTextIndent2">
    <w:name w:val="Body Text Indent 2"/>
    <w:basedOn w:val="Normal"/>
    <w:link w:val="BodyTextIndent2Char"/>
    <w:uiPriority w:val="99"/>
    <w:rsid w:val="00032948"/>
    <w:pPr>
      <w:spacing w:after="120"/>
      <w:ind w:left="1134"/>
      <w:jc w:val="both"/>
    </w:pPr>
    <w:rPr>
      <w:lang w:eastAsia="de-DE"/>
    </w:rPr>
  </w:style>
  <w:style w:type="character" w:customStyle="1" w:styleId="BodyTextIndent2Char">
    <w:name w:val="Body Text Indent 2 Char"/>
    <w:link w:val="BodyTextIndent2"/>
    <w:uiPriority w:val="99"/>
    <w:locked/>
    <w:rsid w:val="00032948"/>
    <w:rPr>
      <w:rFonts w:ascii="Arial" w:hAnsi="Arial" w:cs="Times New Roman"/>
      <w:sz w:val="24"/>
      <w:szCs w:val="24"/>
      <w:lang w:eastAsia="de-DE"/>
    </w:rPr>
  </w:style>
  <w:style w:type="character" w:styleId="CommentReference">
    <w:name w:val="annotation reference"/>
    <w:uiPriority w:val="99"/>
    <w:semiHidden/>
    <w:rsid w:val="00B534F2"/>
    <w:rPr>
      <w:rFonts w:cs="Times New Roman"/>
      <w:sz w:val="16"/>
      <w:szCs w:val="16"/>
    </w:rPr>
  </w:style>
  <w:style w:type="paragraph" w:styleId="CommentText">
    <w:name w:val="annotation text"/>
    <w:basedOn w:val="Normal"/>
    <w:link w:val="CommentTextChar"/>
    <w:uiPriority w:val="99"/>
    <w:semiHidden/>
    <w:rsid w:val="00B534F2"/>
    <w:rPr>
      <w:lang w:eastAsia="de-DE"/>
    </w:rPr>
  </w:style>
  <w:style w:type="character" w:customStyle="1" w:styleId="CommentTextChar">
    <w:name w:val="Comment Text Char"/>
    <w:link w:val="CommentText"/>
    <w:uiPriority w:val="99"/>
    <w:locked/>
    <w:rsid w:val="00B534F2"/>
    <w:rPr>
      <w:rFonts w:ascii="Arial" w:hAnsi="Arial" w:cs="Times New Roman"/>
      <w:sz w:val="24"/>
      <w:szCs w:val="24"/>
      <w:lang w:eastAsia="de-DE"/>
    </w:rPr>
  </w:style>
  <w:style w:type="paragraph" w:styleId="CommentSubject">
    <w:name w:val="annotation subject"/>
    <w:basedOn w:val="CommentText"/>
    <w:next w:val="CommentText"/>
    <w:link w:val="CommentSubjectChar"/>
    <w:uiPriority w:val="99"/>
    <w:semiHidden/>
    <w:rsid w:val="00B534F2"/>
    <w:rPr>
      <w:b/>
      <w:bCs/>
      <w:sz w:val="20"/>
      <w:szCs w:val="20"/>
      <w:lang w:eastAsia="en-US"/>
    </w:rPr>
  </w:style>
  <w:style w:type="character" w:customStyle="1" w:styleId="CommentSubjectChar">
    <w:name w:val="Comment Subject Char"/>
    <w:link w:val="CommentSubject"/>
    <w:uiPriority w:val="99"/>
    <w:locked/>
    <w:rsid w:val="00B534F2"/>
    <w:rPr>
      <w:rFonts w:ascii="Arial" w:hAnsi="Arial" w:cs="Times New Roman"/>
      <w:b/>
      <w:bCs/>
      <w:sz w:val="24"/>
      <w:szCs w:val="24"/>
      <w:lang w:eastAsia="en-US"/>
    </w:rPr>
  </w:style>
  <w:style w:type="paragraph" w:styleId="DocumentMap">
    <w:name w:val="Document Map"/>
    <w:basedOn w:val="Normal"/>
    <w:link w:val="DocumentMapChar"/>
    <w:uiPriority w:val="99"/>
    <w:semiHidden/>
    <w:rsid w:val="00B534F2"/>
    <w:pPr>
      <w:shd w:val="clear" w:color="auto" w:fill="000080"/>
    </w:pPr>
    <w:rPr>
      <w:rFonts w:ascii="Tahoma" w:hAnsi="Tahoma"/>
      <w:sz w:val="20"/>
      <w:lang w:val="de-DE" w:eastAsia="de-DE"/>
    </w:rPr>
  </w:style>
  <w:style w:type="character" w:customStyle="1" w:styleId="DocumentMapChar">
    <w:name w:val="Document Map Char"/>
    <w:link w:val="DocumentMap"/>
    <w:uiPriority w:val="99"/>
    <w:locked/>
    <w:rsid w:val="00B534F2"/>
    <w:rPr>
      <w:rFonts w:ascii="Tahoma" w:hAnsi="Tahoma" w:cs="Times New Roman"/>
      <w:sz w:val="24"/>
      <w:szCs w:val="24"/>
      <w:shd w:val="clear" w:color="auto" w:fill="000080"/>
      <w:lang w:val="de-DE" w:eastAsia="de-DE"/>
    </w:rPr>
  </w:style>
  <w:style w:type="character" w:styleId="Emphasis">
    <w:name w:val="Emphasis"/>
    <w:uiPriority w:val="99"/>
    <w:qFormat/>
    <w:rsid w:val="00B534F2"/>
    <w:rPr>
      <w:rFonts w:cs="Times New Roman"/>
      <w:i/>
      <w:iCs/>
    </w:rPr>
  </w:style>
  <w:style w:type="paragraph" w:customStyle="1" w:styleId="equation">
    <w:name w:val="equation"/>
    <w:basedOn w:val="Normal"/>
    <w:next w:val="BodyText"/>
    <w:uiPriority w:val="99"/>
    <w:rsid w:val="00B534F2"/>
    <w:pPr>
      <w:keepNext/>
      <w:numPr>
        <w:numId w:val="6"/>
      </w:numPr>
      <w:tabs>
        <w:tab w:val="left" w:pos="142"/>
      </w:tabs>
      <w:spacing w:after="120"/>
      <w:jc w:val="right"/>
    </w:pPr>
  </w:style>
  <w:style w:type="paragraph" w:customStyle="1" w:styleId="Figure">
    <w:name w:val="Figure_#"/>
    <w:basedOn w:val="Normal"/>
    <w:next w:val="BodyText"/>
    <w:uiPriority w:val="99"/>
    <w:rsid w:val="00B534F2"/>
    <w:pPr>
      <w:numPr>
        <w:numId w:val="7"/>
      </w:numPr>
      <w:spacing w:before="120" w:after="120"/>
      <w:jc w:val="center"/>
    </w:pPr>
    <w:rPr>
      <w:i/>
      <w:szCs w:val="20"/>
      <w:lang w:eastAsia="en-GB"/>
    </w:rPr>
  </w:style>
  <w:style w:type="character" w:styleId="FollowedHyperlink">
    <w:name w:val="FollowedHyperlink"/>
    <w:uiPriority w:val="99"/>
    <w:rsid w:val="00B534F2"/>
    <w:rPr>
      <w:rFonts w:cs="Times New Roman"/>
      <w:color w:val="800080"/>
      <w:u w:val="single"/>
    </w:rPr>
  </w:style>
  <w:style w:type="paragraph" w:styleId="Footer">
    <w:name w:val="footer"/>
    <w:basedOn w:val="Normal"/>
    <w:link w:val="FooterChar"/>
    <w:uiPriority w:val="99"/>
    <w:rsid w:val="00870A1B"/>
    <w:pPr>
      <w:tabs>
        <w:tab w:val="center" w:pos="4678"/>
        <w:tab w:val="right" w:pos="9356"/>
      </w:tabs>
    </w:pPr>
  </w:style>
  <w:style w:type="character" w:customStyle="1" w:styleId="FooterChar">
    <w:name w:val="Footer Char"/>
    <w:link w:val="Footer"/>
    <w:uiPriority w:val="99"/>
    <w:locked/>
    <w:rsid w:val="00870A1B"/>
    <w:rPr>
      <w:rFonts w:ascii="Arial" w:hAnsi="Arial" w:cs="Times New Roman"/>
      <w:sz w:val="24"/>
      <w:szCs w:val="24"/>
      <w:lang w:eastAsia="en-US"/>
    </w:rPr>
  </w:style>
  <w:style w:type="character" w:styleId="FootnoteReference">
    <w:name w:val="footnote reference"/>
    <w:uiPriority w:val="99"/>
    <w:semiHidden/>
    <w:rsid w:val="00B534F2"/>
    <w:rPr>
      <w:rFonts w:cs="Times New Roman"/>
      <w:vertAlign w:val="superscript"/>
    </w:rPr>
  </w:style>
  <w:style w:type="paragraph" w:styleId="FootnoteText">
    <w:name w:val="footnote text"/>
    <w:basedOn w:val="Normal"/>
    <w:link w:val="FootnoteTextChar"/>
    <w:uiPriority w:val="99"/>
    <w:semiHidden/>
    <w:rsid w:val="00B534F2"/>
    <w:rPr>
      <w:sz w:val="20"/>
      <w:szCs w:val="20"/>
    </w:rPr>
  </w:style>
  <w:style w:type="character" w:customStyle="1" w:styleId="FootnoteTextChar">
    <w:name w:val="Footnote Text Char"/>
    <w:link w:val="FootnoteText"/>
    <w:uiPriority w:val="99"/>
    <w:locked/>
    <w:rsid w:val="00B534F2"/>
    <w:rPr>
      <w:rFonts w:ascii="Arial" w:hAnsi="Arial" w:cs="Times New Roman"/>
      <w:lang w:eastAsia="en-US"/>
    </w:rPr>
  </w:style>
  <w:style w:type="paragraph" w:styleId="Header">
    <w:name w:val="header"/>
    <w:basedOn w:val="Normal"/>
    <w:link w:val="HeaderChar"/>
    <w:uiPriority w:val="99"/>
    <w:rsid w:val="0018656F"/>
    <w:pPr>
      <w:tabs>
        <w:tab w:val="center" w:pos="4678"/>
        <w:tab w:val="right" w:pos="9356"/>
      </w:tabs>
    </w:pPr>
  </w:style>
  <w:style w:type="character" w:customStyle="1" w:styleId="HeaderChar">
    <w:name w:val="Header Char"/>
    <w:link w:val="Header"/>
    <w:uiPriority w:val="99"/>
    <w:locked/>
    <w:rsid w:val="0018656F"/>
    <w:rPr>
      <w:rFonts w:ascii="Arial" w:hAnsi="Arial" w:cs="Times New Roman"/>
      <w:sz w:val="24"/>
      <w:szCs w:val="24"/>
      <w:lang w:eastAsia="en-US"/>
    </w:rPr>
  </w:style>
  <w:style w:type="character" w:styleId="Hyperlink">
    <w:name w:val="Hyperlink"/>
    <w:uiPriority w:val="99"/>
    <w:rsid w:val="00B534F2"/>
    <w:rPr>
      <w:rFonts w:cs="Times New Roman"/>
      <w:color w:val="0000FF"/>
      <w:u w:val="single"/>
    </w:rPr>
  </w:style>
  <w:style w:type="paragraph" w:styleId="Index1">
    <w:name w:val="index 1"/>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uiPriority w:val="99"/>
    <w:rsid w:val="00B534F2"/>
    <w:pPr>
      <w:numPr>
        <w:numId w:val="8"/>
      </w:numPr>
      <w:spacing w:after="120"/>
      <w:jc w:val="both"/>
    </w:pPr>
    <w:rPr>
      <w:szCs w:val="20"/>
      <w:lang w:eastAsia="en-GB"/>
    </w:rPr>
  </w:style>
  <w:style w:type="paragraph" w:customStyle="1" w:styleId="List1indent">
    <w:name w:val="List 1 indent"/>
    <w:basedOn w:val="Normal"/>
    <w:uiPriority w:val="99"/>
    <w:rsid w:val="007379A8"/>
    <w:pPr>
      <w:numPr>
        <w:ilvl w:val="1"/>
        <w:numId w:val="8"/>
      </w:numPr>
      <w:tabs>
        <w:tab w:val="clear" w:pos="993"/>
        <w:tab w:val="num" w:pos="1134"/>
      </w:tabs>
      <w:spacing w:after="120"/>
      <w:ind w:left="1134"/>
      <w:jc w:val="both"/>
    </w:pPr>
    <w:rPr>
      <w:szCs w:val="20"/>
      <w:lang w:eastAsia="en-GB"/>
    </w:rPr>
  </w:style>
  <w:style w:type="paragraph" w:customStyle="1" w:styleId="List1indent2">
    <w:name w:val="List 1 indent 2"/>
    <w:basedOn w:val="Normal"/>
    <w:uiPriority w:val="99"/>
    <w:rsid w:val="00B534F2"/>
    <w:pPr>
      <w:numPr>
        <w:ilvl w:val="2"/>
        <w:numId w:val="9"/>
      </w:numPr>
      <w:spacing w:after="120"/>
      <w:jc w:val="both"/>
    </w:pPr>
    <w:rPr>
      <w:sz w:val="20"/>
      <w:szCs w:val="20"/>
      <w:lang w:eastAsia="en-GB"/>
    </w:rPr>
  </w:style>
  <w:style w:type="paragraph" w:customStyle="1" w:styleId="List1indent2text">
    <w:name w:val="List 1 indent 2 text"/>
    <w:basedOn w:val="Normal"/>
    <w:uiPriority w:val="99"/>
    <w:rsid w:val="00B534F2"/>
    <w:pPr>
      <w:spacing w:after="120"/>
      <w:ind w:left="1701"/>
      <w:jc w:val="both"/>
    </w:pPr>
    <w:rPr>
      <w:sz w:val="20"/>
      <w:szCs w:val="20"/>
      <w:lang w:eastAsia="en-GB"/>
    </w:rPr>
  </w:style>
  <w:style w:type="paragraph" w:customStyle="1" w:styleId="List1indenttext">
    <w:name w:val="List 1 indent text"/>
    <w:basedOn w:val="Normal"/>
    <w:uiPriority w:val="99"/>
    <w:rsid w:val="00B534F2"/>
    <w:pPr>
      <w:spacing w:after="120"/>
      <w:ind w:left="1134"/>
      <w:jc w:val="both"/>
    </w:pPr>
    <w:rPr>
      <w:szCs w:val="20"/>
      <w:lang w:eastAsia="en-GB"/>
    </w:rPr>
  </w:style>
  <w:style w:type="paragraph" w:customStyle="1" w:styleId="List1text">
    <w:name w:val="List 1 text"/>
    <w:basedOn w:val="Normal"/>
    <w:uiPriority w:val="99"/>
    <w:rsid w:val="00B534F2"/>
    <w:pPr>
      <w:spacing w:after="120"/>
      <w:ind w:left="567"/>
      <w:jc w:val="both"/>
    </w:pPr>
    <w:rPr>
      <w:szCs w:val="20"/>
      <w:lang w:eastAsia="en-GB"/>
    </w:rPr>
  </w:style>
  <w:style w:type="paragraph" w:styleId="ListBullet">
    <w:name w:val="List Bullet"/>
    <w:basedOn w:val="Normal"/>
    <w:autoRedefine/>
    <w:uiPriority w:val="99"/>
    <w:rsid w:val="00B534F2"/>
    <w:pPr>
      <w:spacing w:before="60" w:after="80"/>
      <w:ind w:left="354"/>
    </w:pPr>
  </w:style>
  <w:style w:type="paragraph" w:styleId="ListNumber">
    <w:name w:val="List Number"/>
    <w:basedOn w:val="Normal"/>
    <w:uiPriority w:val="99"/>
    <w:rsid w:val="00B534F2"/>
    <w:pPr>
      <w:tabs>
        <w:tab w:val="num" w:pos="360"/>
      </w:tabs>
      <w:ind w:left="360" w:hanging="360"/>
    </w:pPr>
  </w:style>
  <w:style w:type="paragraph" w:styleId="NormalWeb">
    <w:name w:val="Normal (Web)"/>
    <w:basedOn w:val="Normal"/>
    <w:uiPriority w:val="99"/>
    <w:rsid w:val="00B534F2"/>
  </w:style>
  <w:style w:type="character" w:styleId="PageNumber">
    <w:name w:val="page number"/>
    <w:uiPriority w:val="99"/>
    <w:rsid w:val="00B534F2"/>
    <w:rPr>
      <w:rFonts w:ascii="Arial" w:hAnsi="Arial" w:cs="Times New Roman"/>
      <w:sz w:val="20"/>
    </w:rPr>
  </w:style>
  <w:style w:type="paragraph" w:styleId="Quote">
    <w:name w:val="Quote"/>
    <w:basedOn w:val="Normal"/>
    <w:link w:val="QuoteChar"/>
    <w:uiPriority w:val="99"/>
    <w:qFormat/>
    <w:rsid w:val="00B534F2"/>
    <w:pPr>
      <w:spacing w:before="60" w:after="60"/>
      <w:ind w:left="567" w:right="935"/>
      <w:jc w:val="both"/>
    </w:pPr>
    <w:rPr>
      <w:i/>
    </w:rPr>
  </w:style>
  <w:style w:type="character" w:customStyle="1" w:styleId="QuoteChar">
    <w:name w:val="Quote Char"/>
    <w:link w:val="Quote"/>
    <w:uiPriority w:val="99"/>
    <w:locked/>
    <w:rsid w:val="00B534F2"/>
    <w:rPr>
      <w:rFonts w:ascii="Arial" w:hAnsi="Arial" w:cs="Times New Roman"/>
      <w:i/>
      <w:sz w:val="24"/>
      <w:szCs w:val="24"/>
      <w:lang w:eastAsia="en-US"/>
    </w:rPr>
  </w:style>
  <w:style w:type="paragraph" w:customStyle="1" w:styleId="References">
    <w:name w:val="References"/>
    <w:basedOn w:val="Normal"/>
    <w:uiPriority w:val="99"/>
    <w:rsid w:val="00B534F2"/>
    <w:pPr>
      <w:numPr>
        <w:numId w:val="10"/>
      </w:numPr>
      <w:tabs>
        <w:tab w:val="left" w:pos="567"/>
      </w:tabs>
      <w:spacing w:after="120"/>
    </w:pPr>
    <w:rPr>
      <w:szCs w:val="20"/>
    </w:rPr>
  </w:style>
  <w:style w:type="paragraph" w:styleId="Subtitle">
    <w:name w:val="Subtitle"/>
    <w:basedOn w:val="Normal"/>
    <w:link w:val="SubtitleChar"/>
    <w:uiPriority w:val="99"/>
    <w:qFormat/>
    <w:rsid w:val="00B534F2"/>
    <w:pPr>
      <w:spacing w:after="60"/>
      <w:jc w:val="center"/>
      <w:outlineLvl w:val="1"/>
    </w:pPr>
    <w:rPr>
      <w:rFonts w:cs="Arial"/>
      <w:b/>
      <w:sz w:val="28"/>
      <w:szCs w:val="28"/>
    </w:rPr>
  </w:style>
  <w:style w:type="character" w:customStyle="1" w:styleId="SubtitleChar">
    <w:name w:val="Subtitle Char"/>
    <w:link w:val="Subtitle"/>
    <w:uiPriority w:val="99"/>
    <w:locked/>
    <w:rsid w:val="00B534F2"/>
    <w:rPr>
      <w:rFonts w:ascii="Arial" w:hAnsi="Arial" w:cs="Arial"/>
      <w:b/>
      <w:sz w:val="28"/>
      <w:szCs w:val="28"/>
      <w:lang w:eastAsia="en-US"/>
    </w:rPr>
  </w:style>
  <w:style w:type="paragraph" w:styleId="TableofFigures">
    <w:name w:val="table of figures"/>
    <w:basedOn w:val="Normal"/>
    <w:next w:val="Normal"/>
    <w:uiPriority w:val="99"/>
    <w:semiHidden/>
    <w:rsid w:val="00B534F2"/>
    <w:pPr>
      <w:tabs>
        <w:tab w:val="left" w:pos="1418"/>
        <w:tab w:val="right" w:pos="9639"/>
      </w:tabs>
      <w:spacing w:before="60" w:after="60"/>
      <w:ind w:left="1418" w:hanging="1418"/>
    </w:pPr>
  </w:style>
  <w:style w:type="paragraph" w:customStyle="1" w:styleId="Table">
    <w:name w:val="Table_#"/>
    <w:basedOn w:val="Normal"/>
    <w:next w:val="Normal"/>
    <w:uiPriority w:val="99"/>
    <w:rsid w:val="00B534F2"/>
    <w:pPr>
      <w:numPr>
        <w:numId w:val="11"/>
      </w:numPr>
      <w:spacing w:before="120" w:after="120"/>
      <w:jc w:val="center"/>
    </w:pPr>
    <w:rPr>
      <w:i/>
      <w:szCs w:val="20"/>
      <w:lang w:eastAsia="en-GB"/>
    </w:rPr>
  </w:style>
  <w:style w:type="paragraph" w:customStyle="1" w:styleId="Tabletext">
    <w:name w:val="Table_text"/>
    <w:basedOn w:val="Normal"/>
    <w:uiPriority w:val="99"/>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uiPriority w:val="99"/>
    <w:qFormat/>
    <w:rsid w:val="00B534F2"/>
    <w:pPr>
      <w:spacing w:before="180" w:after="60"/>
      <w:jc w:val="center"/>
      <w:outlineLvl w:val="0"/>
    </w:pPr>
    <w:rPr>
      <w:rFonts w:cs="Arial"/>
      <w:b/>
      <w:bCs/>
      <w:kern w:val="28"/>
      <w:sz w:val="32"/>
      <w:szCs w:val="32"/>
    </w:rPr>
  </w:style>
  <w:style w:type="character" w:customStyle="1" w:styleId="TitleChar">
    <w:name w:val="Title Char"/>
    <w:link w:val="Title"/>
    <w:uiPriority w:val="99"/>
    <w:locked/>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autoRedefine/>
    <w:uiPriority w:val="39"/>
    <w:rsid w:val="00B534F2"/>
    <w:pPr>
      <w:tabs>
        <w:tab w:val="left" w:pos="851"/>
        <w:tab w:val="right" w:pos="9639"/>
      </w:tabs>
      <w:spacing w:before="120" w:after="120"/>
    </w:pPr>
    <w:rPr>
      <w:bCs/>
      <w:szCs w:val="20"/>
    </w:rPr>
  </w:style>
  <w:style w:type="paragraph" w:styleId="TOC3">
    <w:name w:val="toc 3"/>
    <w:basedOn w:val="Normal"/>
    <w:next w:val="Normal"/>
    <w:autoRedefine/>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99"/>
    <w:semiHidden/>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99"/>
    <w:semiHidden/>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uiPriority w:val="99"/>
    <w:semiHidden/>
    <w:rsid w:val="00B534F2"/>
    <w:pPr>
      <w:ind w:left="960"/>
    </w:pPr>
    <w:rPr>
      <w:sz w:val="20"/>
      <w:szCs w:val="20"/>
    </w:rPr>
  </w:style>
  <w:style w:type="paragraph" w:styleId="TOC7">
    <w:name w:val="toc 7"/>
    <w:basedOn w:val="Normal"/>
    <w:next w:val="Normal"/>
    <w:autoRedefine/>
    <w:uiPriority w:val="99"/>
    <w:semiHidden/>
    <w:rsid w:val="00B534F2"/>
    <w:pPr>
      <w:ind w:left="1200"/>
    </w:pPr>
    <w:rPr>
      <w:sz w:val="20"/>
      <w:szCs w:val="20"/>
    </w:rPr>
  </w:style>
  <w:style w:type="paragraph" w:styleId="TOC8">
    <w:name w:val="toc 8"/>
    <w:basedOn w:val="Normal"/>
    <w:next w:val="Normal"/>
    <w:autoRedefine/>
    <w:uiPriority w:val="99"/>
    <w:semiHidden/>
    <w:rsid w:val="00B534F2"/>
    <w:pPr>
      <w:ind w:left="1440"/>
    </w:pPr>
    <w:rPr>
      <w:sz w:val="20"/>
      <w:szCs w:val="20"/>
    </w:rPr>
  </w:style>
  <w:style w:type="paragraph" w:styleId="TOC9">
    <w:name w:val="toc 9"/>
    <w:basedOn w:val="Normal"/>
    <w:next w:val="Normal"/>
    <w:autoRedefine/>
    <w:uiPriority w:val="99"/>
    <w:semiHidden/>
    <w:rsid w:val="00B534F2"/>
    <w:pPr>
      <w:ind w:left="1680"/>
    </w:pPr>
    <w:rPr>
      <w:sz w:val="20"/>
      <w:szCs w:val="20"/>
    </w:rPr>
  </w:style>
  <w:style w:type="table" w:styleId="TableGrid">
    <w:name w:val="Table Grid"/>
    <w:basedOn w:val="TableNormal"/>
    <w:uiPriority w:val="99"/>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uiPriority w:val="99"/>
    <w:rsid w:val="00F710A0"/>
    <w:pPr>
      <w:spacing w:before="120" w:after="120"/>
    </w:pPr>
    <w:rPr>
      <w:rFonts w:cs="Arial"/>
      <w:b/>
      <w:caps/>
      <w:sz w:val="24"/>
      <w:lang w:eastAsia="en-GB"/>
    </w:rPr>
  </w:style>
  <w:style w:type="paragraph" w:customStyle="1" w:styleId="AnnexHeading2">
    <w:name w:val="Annex Heading 2"/>
    <w:basedOn w:val="Normal"/>
    <w:next w:val="BodyText"/>
    <w:uiPriority w:val="99"/>
    <w:rsid w:val="00F710A0"/>
    <w:pPr>
      <w:spacing w:before="120" w:after="120"/>
    </w:pPr>
    <w:rPr>
      <w:rFonts w:cs="Arial"/>
      <w:b/>
      <w:szCs w:val="22"/>
    </w:rPr>
  </w:style>
  <w:style w:type="paragraph" w:customStyle="1" w:styleId="AnnexHeading3">
    <w:name w:val="Annex Heading 3"/>
    <w:basedOn w:val="Normal"/>
    <w:next w:val="Normal"/>
    <w:uiPriority w:val="99"/>
    <w:rsid w:val="00F710A0"/>
    <w:pPr>
      <w:spacing w:before="120" w:after="120"/>
    </w:pPr>
    <w:rPr>
      <w:rFonts w:cs="Arial"/>
      <w:lang w:eastAsia="en-GB"/>
    </w:rPr>
  </w:style>
  <w:style w:type="paragraph" w:customStyle="1" w:styleId="AnnexHeading4">
    <w:name w:val="Annex Heading 4"/>
    <w:basedOn w:val="Normal"/>
    <w:next w:val="BodyText"/>
    <w:uiPriority w:val="99"/>
    <w:rsid w:val="00F710A0"/>
    <w:pPr>
      <w:spacing w:before="120" w:after="120"/>
    </w:pPr>
    <w:rPr>
      <w:rFonts w:cs="Arial"/>
      <w:lang w:eastAsia="en-GB"/>
    </w:rPr>
  </w:style>
  <w:style w:type="paragraph" w:styleId="List2">
    <w:name w:val="List 2"/>
    <w:basedOn w:val="Normal"/>
    <w:uiPriority w:val="99"/>
    <w:rsid w:val="007379A8"/>
    <w:pPr>
      <w:ind w:left="566" w:hanging="283"/>
    </w:pPr>
  </w:style>
  <w:style w:type="paragraph" w:styleId="BodyTextIndent3">
    <w:name w:val="Body Text Indent 3"/>
    <w:basedOn w:val="Normal"/>
    <w:link w:val="BodyTextIndent3Char"/>
    <w:uiPriority w:val="99"/>
    <w:rsid w:val="00DD6174"/>
    <w:pPr>
      <w:spacing w:after="120"/>
      <w:ind w:left="1134"/>
    </w:pPr>
    <w:rPr>
      <w:szCs w:val="22"/>
    </w:rPr>
  </w:style>
  <w:style w:type="character" w:customStyle="1" w:styleId="BodyTextIndent3Char">
    <w:name w:val="Body Text Indent 3 Char"/>
    <w:link w:val="BodyTextIndent3"/>
    <w:uiPriority w:val="99"/>
    <w:locked/>
    <w:rsid w:val="00DD6174"/>
    <w:rPr>
      <w:rFonts w:ascii="Arial" w:hAnsi="Arial" w:cs="Times New Roman"/>
      <w:sz w:val="22"/>
      <w:szCs w:val="22"/>
      <w:lang w:eastAsia="en-US"/>
    </w:rPr>
  </w:style>
  <w:style w:type="paragraph" w:customStyle="1" w:styleId="AppendixHeading1">
    <w:name w:val="Appendix Heading 1"/>
    <w:basedOn w:val="Normal"/>
    <w:next w:val="BodyText"/>
    <w:uiPriority w:val="99"/>
    <w:rsid w:val="002F7535"/>
    <w:pPr>
      <w:numPr>
        <w:numId w:val="12"/>
      </w:numPr>
      <w:spacing w:before="120" w:after="120"/>
    </w:pPr>
    <w:rPr>
      <w:rFonts w:cs="Arial"/>
      <w:b/>
      <w:caps/>
      <w:sz w:val="24"/>
      <w:szCs w:val="22"/>
      <w:lang w:eastAsia="en-GB"/>
    </w:rPr>
  </w:style>
  <w:style w:type="paragraph" w:customStyle="1" w:styleId="AppendixHeading2">
    <w:name w:val="Appendix Heading 2"/>
    <w:basedOn w:val="Normal"/>
    <w:next w:val="BodyText"/>
    <w:uiPriority w:val="99"/>
    <w:rsid w:val="002F7535"/>
    <w:pPr>
      <w:numPr>
        <w:ilvl w:val="1"/>
        <w:numId w:val="12"/>
      </w:numPr>
      <w:spacing w:before="120" w:after="120"/>
    </w:pPr>
    <w:rPr>
      <w:rFonts w:cs="Arial"/>
      <w:b/>
      <w:szCs w:val="22"/>
      <w:lang w:eastAsia="en-GB"/>
    </w:rPr>
  </w:style>
  <w:style w:type="paragraph" w:styleId="BodyTextFirstIndent">
    <w:name w:val="Body Text First Indent"/>
    <w:basedOn w:val="BodyText"/>
    <w:link w:val="BodyTextFirstIndentChar"/>
    <w:uiPriority w:val="99"/>
    <w:rsid w:val="00DD6174"/>
    <w:pPr>
      <w:ind w:firstLine="210"/>
      <w:jc w:val="left"/>
    </w:pPr>
  </w:style>
  <w:style w:type="character" w:customStyle="1" w:styleId="BodyTextFirstIndentChar">
    <w:name w:val="Body Text First Indent Char"/>
    <w:link w:val="BodyTextFirstIndent"/>
    <w:uiPriority w:val="99"/>
    <w:locked/>
    <w:rsid w:val="00DD6174"/>
    <w:rPr>
      <w:rFonts w:ascii="Arial" w:hAnsi="Arial" w:cs="Times New Roman"/>
      <w:sz w:val="24"/>
      <w:szCs w:val="24"/>
      <w:lang w:eastAsia="en-US"/>
    </w:rPr>
  </w:style>
  <w:style w:type="paragraph" w:styleId="BodyText2">
    <w:name w:val="Body Text 2"/>
    <w:basedOn w:val="Normal"/>
    <w:link w:val="BodyText2Char"/>
    <w:uiPriority w:val="99"/>
    <w:rsid w:val="00032948"/>
    <w:pPr>
      <w:spacing w:after="120" w:line="480" w:lineRule="auto"/>
    </w:pPr>
  </w:style>
  <w:style w:type="character" w:customStyle="1" w:styleId="BodyText2Char">
    <w:name w:val="Body Text 2 Char"/>
    <w:link w:val="BodyText2"/>
    <w:uiPriority w:val="99"/>
    <w:locked/>
    <w:rsid w:val="00032948"/>
    <w:rPr>
      <w:rFonts w:ascii="Arial" w:hAnsi="Arial" w:cs="Times New Roman"/>
      <w:sz w:val="24"/>
      <w:szCs w:val="24"/>
      <w:lang w:eastAsia="en-US"/>
    </w:rPr>
  </w:style>
  <w:style w:type="paragraph" w:styleId="BodyTextFirstIndent2">
    <w:name w:val="Body Text First Indent 2"/>
    <w:basedOn w:val="BodyTextIndent"/>
    <w:link w:val="BodyTextFirstIndent2Char"/>
    <w:uiPriority w:val="99"/>
    <w:rsid w:val="00DD6174"/>
    <w:pPr>
      <w:ind w:left="283" w:firstLine="210"/>
    </w:pPr>
  </w:style>
  <w:style w:type="character" w:customStyle="1" w:styleId="BodyTextFirstIndent2Char">
    <w:name w:val="Body Text First Indent 2 Char"/>
    <w:link w:val="BodyTextFirstIndent2"/>
    <w:uiPriority w:val="99"/>
    <w:locked/>
    <w:rsid w:val="00DD6174"/>
    <w:rPr>
      <w:rFonts w:ascii="Arial" w:hAnsi="Arial" w:cs="Times New Roman"/>
      <w:sz w:val="24"/>
      <w:szCs w:val="24"/>
      <w:lang w:eastAsia="en-US"/>
    </w:rPr>
  </w:style>
  <w:style w:type="paragraph" w:customStyle="1" w:styleId="AppendixHeading3">
    <w:name w:val="Appendix Heading 3"/>
    <w:basedOn w:val="Normal"/>
    <w:next w:val="Normal"/>
    <w:uiPriority w:val="99"/>
    <w:rsid w:val="002F7535"/>
    <w:pPr>
      <w:numPr>
        <w:ilvl w:val="2"/>
        <w:numId w:val="12"/>
      </w:numPr>
      <w:spacing w:before="120" w:after="120"/>
    </w:pPr>
    <w:rPr>
      <w:rFonts w:cs="Arial"/>
      <w:szCs w:val="22"/>
      <w:lang w:eastAsia="en-GB"/>
    </w:rPr>
  </w:style>
  <w:style w:type="paragraph" w:styleId="ListParagraph">
    <w:name w:val="List Paragraph"/>
    <w:basedOn w:val="Normal"/>
    <w:uiPriority w:val="99"/>
    <w:qFormat/>
    <w:rsid w:val="001B7986"/>
    <w:pPr>
      <w:ind w:left="720"/>
    </w:pPr>
  </w:style>
  <w:style w:type="paragraph" w:customStyle="1" w:styleId="Default">
    <w:name w:val="Default"/>
    <w:uiPriority w:val="99"/>
    <w:rsid w:val="00962D02"/>
    <w:pPr>
      <w:autoSpaceDE w:val="0"/>
      <w:autoSpaceDN w:val="0"/>
      <w:adjustRightInd w:val="0"/>
    </w:pPr>
    <w:rPr>
      <w:rFonts w:ascii="Arial" w:hAnsi="Arial" w:cs="Arial"/>
      <w:color w:val="000000"/>
      <w:sz w:val="24"/>
      <w:szCs w:val="24"/>
      <w:lang w:val="sv-SE"/>
    </w:rPr>
  </w:style>
  <w:style w:type="paragraph" w:styleId="TOCHeading">
    <w:name w:val="TOC Heading"/>
    <w:basedOn w:val="Heading1"/>
    <w:next w:val="Normal"/>
    <w:uiPriority w:val="99"/>
    <w:qFormat/>
    <w:rsid w:val="00FB3C2B"/>
    <w:pPr>
      <w:keepLines/>
      <w:tabs>
        <w:tab w:val="clear" w:pos="567"/>
      </w:tabs>
      <w:spacing w:before="480" w:after="0" w:line="276" w:lineRule="auto"/>
      <w:ind w:left="0" w:firstLine="0"/>
      <w:outlineLvl w:val="9"/>
    </w:pPr>
    <w:rPr>
      <w:rFonts w:ascii="Cambria" w:hAnsi="Cambria"/>
      <w:bCs/>
      <w:caps w:val="0"/>
      <w:color w:val="365F91"/>
      <w:kern w:val="0"/>
      <w:sz w:val="28"/>
      <w:szCs w:val="28"/>
      <w:lang w:val="sv-SE" w:eastAsia="en-US"/>
    </w:rPr>
  </w:style>
  <w:style w:type="numbering" w:styleId="ArticleSection">
    <w:name w:val="Outline List 3"/>
    <w:basedOn w:val="NoList"/>
    <w:uiPriority w:val="99"/>
    <w:semiHidden/>
    <w:unhideWhenUsed/>
    <w:locked/>
    <w:rsid w:val="00150E22"/>
    <w:pPr>
      <w:numPr>
        <w:numId w:val="5"/>
      </w:numPr>
    </w:pPr>
  </w:style>
  <w:style w:type="paragraph" w:customStyle="1" w:styleId="Bullet1">
    <w:name w:val="Bullet 1"/>
    <w:basedOn w:val="Normal"/>
    <w:rsid w:val="00C06891"/>
    <w:pPr>
      <w:numPr>
        <w:numId w:val="27"/>
      </w:numPr>
      <w:tabs>
        <w:tab w:val="left" w:pos="1134"/>
      </w:tabs>
      <w:spacing w:after="120"/>
      <w:jc w:val="both"/>
      <w:outlineLvl w:val="0"/>
    </w:pPr>
    <w:rPr>
      <w:rFonts w:eastAsia="Times"/>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Artikelsektion"/>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0655002">
      <w:marLeft w:val="0"/>
      <w:marRight w:val="0"/>
      <w:marTop w:val="0"/>
      <w:marBottom w:val="0"/>
      <w:divBdr>
        <w:top w:val="none" w:sz="0" w:space="0" w:color="auto"/>
        <w:left w:val="none" w:sz="0" w:space="0" w:color="auto"/>
        <w:bottom w:val="none" w:sz="0" w:space="0" w:color="auto"/>
        <w:right w:val="none" w:sz="0" w:space="0" w:color="auto"/>
      </w:divBdr>
    </w:div>
    <w:div w:id="8706550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iala-aism.org"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iala-aism@wanadoo.fr"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A4C1A-D70D-4667-A01C-BB3C0B55B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917</TotalTime>
  <Pages>29</Pages>
  <Words>8117</Words>
  <Characters>46273</Characters>
  <Application>Microsoft Office Word</Application>
  <DocSecurity>0</DocSecurity>
  <Lines>385</Lines>
  <Paragraphs>108</Paragraphs>
  <ScaleCrop>false</ScaleCrop>
  <HeadingPairs>
    <vt:vector size="2" baseType="variant">
      <vt:variant>
        <vt:lpstr>Rubrik</vt:lpstr>
      </vt:variant>
      <vt:variant>
        <vt:i4>1</vt:i4>
      </vt:variant>
    </vt:vector>
  </HeadingPairs>
  <TitlesOfParts>
    <vt:vector size="1" baseType="lpstr">
      <vt:lpstr>Guidelline Template</vt:lpstr>
    </vt:vector>
  </TitlesOfParts>
  <Company>FMA</Company>
  <LinksUpToDate>false</LinksUpToDate>
  <CharactersWithSpaces>54282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subject/>
  <dc:creator>mosu01</dc:creator>
  <cp:keywords/>
  <dc:description/>
  <cp:lastModifiedBy>Mike Hadley</cp:lastModifiedBy>
  <cp:revision>35</cp:revision>
  <cp:lastPrinted>2008-12-16T07:01:00Z</cp:lastPrinted>
  <dcterms:created xsi:type="dcterms:W3CDTF">2011-09-20T10:50:00Z</dcterms:created>
  <dcterms:modified xsi:type="dcterms:W3CDTF">2011-09-22T16:03:00Z</dcterms:modified>
</cp:coreProperties>
</file>